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56C87" w14:textId="77777777" w:rsidR="00381313" w:rsidRPr="00CC34F5"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4FE1378E" w14:textId="77777777" w:rsidR="00381313" w:rsidRPr="00CC34F5"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CC34F5">
        <w:rPr>
          <w:rFonts w:asciiTheme="minorHAnsi" w:hAnsiTheme="minorHAnsi" w:cstheme="minorHAnsi"/>
          <w:noProof/>
          <w:snapToGrid/>
        </w:rPr>
        <w:drawing>
          <wp:inline distT="0" distB="0" distL="0" distR="0" wp14:anchorId="2186F4BB" wp14:editId="516766A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A8268E2"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MINISTÉRIO DO DESENVOLVIMENTO, INDÚSTRIA, COMÉRCIO E SERVIÇOS</w:t>
      </w:r>
    </w:p>
    <w:p w14:paraId="27FE8556"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SECRETARIA DE COMÉRCIO EXTERIOR</w:t>
      </w:r>
    </w:p>
    <w:p w14:paraId="1F3391E9" w14:textId="77777777" w:rsid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 xml:space="preserve">DEPARTAMENTO DE DEFESA COMERCIAL </w:t>
      </w:r>
    </w:p>
    <w:p w14:paraId="142B0A6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3B595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9DEB6A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129F1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6D9DC0"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49C6A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E56344E"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216D0D"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96167F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CC34F5">
        <w:rPr>
          <w:rFonts w:asciiTheme="minorHAnsi" w:hAnsiTheme="minorHAnsi" w:cstheme="minorHAnsi"/>
          <w:b/>
          <w:sz w:val="32"/>
          <w:szCs w:val="32"/>
        </w:rPr>
        <w:t xml:space="preserve">QUESTIONÁRIO </w:t>
      </w:r>
      <w:r w:rsidR="00347B69" w:rsidRPr="00CC34F5">
        <w:rPr>
          <w:rFonts w:asciiTheme="minorHAnsi" w:hAnsiTheme="minorHAnsi" w:cstheme="minorHAnsi"/>
          <w:b/>
          <w:sz w:val="32"/>
          <w:szCs w:val="32"/>
        </w:rPr>
        <w:t>DO PRODUTOR NACIONAL</w:t>
      </w:r>
    </w:p>
    <w:p w14:paraId="48DE12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A85D77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A6BDE7"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6D0151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07C51854" w14:textId="43575876" w:rsidR="00381313"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CC34F5">
        <w:rPr>
          <w:rFonts w:asciiTheme="minorHAnsi" w:hAnsiTheme="minorHAnsi" w:cstheme="minorHAnsi"/>
          <w:sz w:val="24"/>
          <w:szCs w:val="24"/>
        </w:rPr>
        <w:t xml:space="preserve">Investigação da prática de dumping nas exportações para o Brasil de </w:t>
      </w:r>
      <w:r w:rsidR="00941B74" w:rsidRPr="00A62ACA">
        <w:rPr>
          <w:rFonts w:asciiTheme="minorHAnsi" w:hAnsiTheme="minorHAnsi" w:cstheme="minorHAnsi"/>
          <w:sz w:val="24"/>
          <w:szCs w:val="24"/>
        </w:rPr>
        <w:t xml:space="preserve">aços </w:t>
      </w:r>
      <w:proofErr w:type="spellStart"/>
      <w:r w:rsidR="00941B74" w:rsidRPr="00A62ACA">
        <w:rPr>
          <w:rFonts w:asciiTheme="minorHAnsi" w:hAnsiTheme="minorHAnsi" w:cstheme="minorHAnsi"/>
          <w:sz w:val="24"/>
          <w:szCs w:val="24"/>
        </w:rPr>
        <w:t>pré</w:t>
      </w:r>
      <w:proofErr w:type="spellEnd"/>
      <w:r w:rsidR="00941B74" w:rsidRPr="00A62ACA">
        <w:rPr>
          <w:rFonts w:asciiTheme="minorHAnsi" w:hAnsiTheme="minorHAnsi" w:cstheme="minorHAnsi"/>
          <w:sz w:val="24"/>
          <w:szCs w:val="24"/>
        </w:rPr>
        <w:t xml:space="preserve">-pintados, comumente classificadas nos subitens da Nomenclatura Comum do Mercosul – NCM </w:t>
      </w:r>
      <w:bookmarkStart w:id="0" w:name="_Hlk158214148"/>
      <w:r w:rsidR="00941B74" w:rsidRPr="00A62ACA">
        <w:rPr>
          <w:rFonts w:asciiTheme="minorHAnsi" w:hAnsiTheme="minorHAnsi" w:cstheme="minorHAnsi"/>
          <w:sz w:val="24"/>
          <w:szCs w:val="24"/>
        </w:rPr>
        <w:t>7210.70.10, 7210.70.20, 7212.40.10, 7212.40.21 e 7212.40.29</w:t>
      </w:r>
      <w:bookmarkEnd w:id="0"/>
      <w:r w:rsidR="00941B74" w:rsidRPr="00A62ACA">
        <w:rPr>
          <w:rFonts w:asciiTheme="minorHAnsi" w:hAnsiTheme="minorHAnsi" w:cstheme="minorHAnsi"/>
          <w:sz w:val="24"/>
          <w:szCs w:val="24"/>
        </w:rPr>
        <w:t>, a partir de 01/07/2022, originárias da China, e de dano à indústria doméstica decorrente de tal prática</w:t>
      </w:r>
      <w:r w:rsidR="00205634" w:rsidRPr="00CC34F5">
        <w:rPr>
          <w:rFonts w:asciiTheme="minorHAnsi" w:hAnsiTheme="minorHAnsi" w:cstheme="minorHAnsi"/>
          <w:sz w:val="24"/>
          <w:szCs w:val="24"/>
        </w:rPr>
        <w:t>.</w:t>
      </w:r>
    </w:p>
    <w:p w14:paraId="2F42F84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73A8FC2"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A9DD84"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A3FB3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E8C31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8915B6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B6BE5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26461F"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65D0BFA"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AA11AE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192331C"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BFAA8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3FE432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C6312E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FD8D25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5CFC465" w14:textId="77777777" w:rsidR="00941B74" w:rsidRPr="000A5B82" w:rsidRDefault="00CC34F5" w:rsidP="00941B74">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1" w:name="_Hlk79143108"/>
      <w:r w:rsidRPr="00CC34F5">
        <w:rPr>
          <w:rFonts w:asciiTheme="minorHAnsi" w:hAnsiTheme="minorHAnsi" w:cstheme="minorHAnsi"/>
          <w:iCs/>
          <w:sz w:val="24"/>
          <w:szCs w:val="24"/>
        </w:rPr>
        <w:t xml:space="preserve"> </w:t>
      </w:r>
      <w:bookmarkStart w:id="2" w:name="_Hlk79508459"/>
      <w:r w:rsidRPr="00CC34F5">
        <w:rPr>
          <w:rFonts w:asciiTheme="minorHAnsi" w:hAnsiTheme="minorHAnsi" w:cstheme="minorHAnsi"/>
          <w:sz w:val="24"/>
          <w:szCs w:val="24"/>
        </w:rPr>
        <w:t>Processos SEI n</w:t>
      </w:r>
      <w:r w:rsidRPr="00CC34F5">
        <w:rPr>
          <w:rFonts w:asciiTheme="minorHAnsi" w:hAnsiTheme="minorHAnsi" w:cstheme="minorHAnsi"/>
          <w:sz w:val="24"/>
          <w:szCs w:val="24"/>
          <w:u w:val="single"/>
          <w:vertAlign w:val="superscript"/>
        </w:rPr>
        <w:t>os</w:t>
      </w:r>
      <w:r w:rsidRPr="00CC34F5">
        <w:rPr>
          <w:rFonts w:asciiTheme="minorHAnsi" w:hAnsiTheme="minorHAnsi" w:cstheme="minorHAnsi"/>
          <w:sz w:val="24"/>
          <w:szCs w:val="24"/>
        </w:rPr>
        <w:t xml:space="preserve"> </w:t>
      </w:r>
      <w:bookmarkEnd w:id="1"/>
      <w:bookmarkEnd w:id="2"/>
      <w:r w:rsidR="00941B74" w:rsidRPr="00A62ACA">
        <w:rPr>
          <w:rFonts w:asciiTheme="minorHAnsi" w:hAnsiTheme="minorHAnsi" w:cstheme="minorHAnsi"/>
          <w:iCs/>
          <w:sz w:val="24"/>
          <w:szCs w:val="24"/>
        </w:rPr>
        <w:t>19972</w:t>
      </w:r>
      <w:bookmarkStart w:id="3" w:name="_Hlk158215040"/>
      <w:r w:rsidR="00941B74" w:rsidRPr="00A62ACA">
        <w:rPr>
          <w:rFonts w:asciiTheme="minorHAnsi" w:hAnsiTheme="minorHAnsi" w:cstheme="minorHAnsi"/>
          <w:iCs/>
          <w:sz w:val="24"/>
          <w:szCs w:val="24"/>
        </w:rPr>
        <w:t>.102536/2023-02 (restrito) e 19972.102535/2023-50</w:t>
      </w:r>
      <w:r w:rsidR="00941B74" w:rsidRPr="000A5B82">
        <w:rPr>
          <w:rFonts w:asciiTheme="minorHAnsi" w:hAnsiTheme="minorHAnsi" w:cstheme="minorHAnsi"/>
          <w:sz w:val="24"/>
          <w:szCs w:val="24"/>
        </w:rPr>
        <w:t xml:space="preserve"> (confidencial)</w:t>
      </w:r>
    </w:p>
    <w:p w14:paraId="4EAE2118" w14:textId="77777777" w:rsidR="00941B74" w:rsidRPr="000A5B82" w:rsidRDefault="00941B74" w:rsidP="00941B74">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0A5B82">
        <w:rPr>
          <w:rFonts w:asciiTheme="minorHAnsi" w:hAnsiTheme="minorHAnsi" w:cstheme="minorHAnsi"/>
          <w:sz w:val="24"/>
          <w:szCs w:val="24"/>
        </w:rPr>
        <w:t xml:space="preserve">Contato: (+55 61) 2027-7357 ou </w:t>
      </w:r>
      <w:r w:rsidRPr="008E2368">
        <w:rPr>
          <w:rFonts w:asciiTheme="minorHAnsi" w:hAnsiTheme="minorHAnsi" w:cstheme="minorHAnsi"/>
          <w:sz w:val="24"/>
          <w:szCs w:val="24"/>
        </w:rPr>
        <w:t>acoprepintadoad@mdic.gov.br</w:t>
      </w:r>
    </w:p>
    <w:bookmarkEnd w:id="3"/>
    <w:p w14:paraId="11FD840B" w14:textId="09387DB9" w:rsidR="00086EB6" w:rsidRPr="00CC34F5" w:rsidRDefault="00086EB6" w:rsidP="00941B74">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45BF4395"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55907DB3" w14:textId="77777777" w:rsidR="00AE3976" w:rsidRPr="00CC34F5" w:rsidRDefault="001756BD" w:rsidP="00AE3976">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bookmarkStart w:id="4" w:name="_Toc340425356"/>
      <w:r w:rsidR="00AE3976" w:rsidRPr="00CC34F5">
        <w:rPr>
          <w:rFonts w:asciiTheme="minorHAnsi" w:hAnsiTheme="minorHAnsi" w:cstheme="minorHAnsi"/>
        </w:rPr>
        <w:lastRenderedPageBreak/>
        <w:t>INSTRUÇÕES GERAIS</w:t>
      </w:r>
      <w:bookmarkEnd w:id="4"/>
    </w:p>
    <w:p w14:paraId="23331C50" w14:textId="77777777" w:rsidR="00AE3976" w:rsidRPr="00CC34F5" w:rsidRDefault="00AE3976" w:rsidP="00AE3976">
      <w:pPr>
        <w:jc w:val="both"/>
        <w:rPr>
          <w:rFonts w:asciiTheme="minorHAnsi" w:hAnsiTheme="minorHAnsi" w:cstheme="minorHAnsi"/>
          <w:sz w:val="24"/>
        </w:rPr>
      </w:pPr>
    </w:p>
    <w:p w14:paraId="7AD1EC32" w14:textId="65F3DC4B" w:rsidR="00205634" w:rsidRPr="00CC34F5" w:rsidRDefault="007E4B19" w:rsidP="007E4B19">
      <w:pPr>
        <w:numPr>
          <w:ilvl w:val="0"/>
          <w:numId w:val="37"/>
        </w:numPr>
        <w:snapToGrid w:val="0"/>
        <w:ind w:left="0" w:right="-199"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  </w:t>
      </w:r>
      <w:r w:rsidR="00205634" w:rsidRPr="00CC34F5">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941B74" w:rsidRPr="00A62ACA">
        <w:rPr>
          <w:rFonts w:asciiTheme="minorHAnsi" w:hAnsiTheme="minorHAnsi" w:cstheme="minorHAnsi"/>
          <w:sz w:val="24"/>
          <w:szCs w:val="24"/>
        </w:rPr>
        <w:t xml:space="preserve">aços </w:t>
      </w:r>
      <w:proofErr w:type="spellStart"/>
      <w:r w:rsidR="00941B74" w:rsidRPr="00A62ACA">
        <w:rPr>
          <w:rFonts w:asciiTheme="minorHAnsi" w:hAnsiTheme="minorHAnsi" w:cstheme="minorHAnsi"/>
          <w:sz w:val="24"/>
          <w:szCs w:val="24"/>
        </w:rPr>
        <w:t>pré</w:t>
      </w:r>
      <w:proofErr w:type="spellEnd"/>
      <w:r w:rsidR="00941B74" w:rsidRPr="00A62ACA">
        <w:rPr>
          <w:rFonts w:asciiTheme="minorHAnsi" w:hAnsiTheme="minorHAnsi" w:cstheme="minorHAnsi"/>
          <w:sz w:val="24"/>
          <w:szCs w:val="24"/>
        </w:rPr>
        <w:t xml:space="preserve">-pintados, comumente classificadas nos subitens da Nomenclatura Comum do Mercosul – NCM </w:t>
      </w:r>
      <w:bookmarkStart w:id="5" w:name="_Hlk158215136"/>
      <w:r w:rsidR="00941B74" w:rsidRPr="00A62ACA">
        <w:rPr>
          <w:rFonts w:asciiTheme="minorHAnsi" w:hAnsiTheme="minorHAnsi" w:cstheme="minorHAnsi"/>
          <w:sz w:val="24"/>
          <w:szCs w:val="24"/>
        </w:rPr>
        <w:t>7210.70.10, 7210.70.20, 7212.40.10, 7212.40.21 e 7212.40.29</w:t>
      </w:r>
      <w:bookmarkEnd w:id="5"/>
      <w:r w:rsidR="00941B74" w:rsidRPr="00A62ACA">
        <w:rPr>
          <w:rFonts w:asciiTheme="minorHAnsi" w:hAnsiTheme="minorHAnsi" w:cstheme="minorHAnsi"/>
          <w:sz w:val="24"/>
          <w:szCs w:val="24"/>
        </w:rPr>
        <w:t>, a partir de 01/07/2022, originárias da China</w:t>
      </w:r>
      <w:r w:rsidR="00205634" w:rsidRPr="00CC34F5">
        <w:rPr>
          <w:rFonts w:asciiTheme="minorHAnsi" w:hAnsiTheme="minorHAnsi" w:cstheme="minorHAnsi"/>
          <w:sz w:val="24"/>
          <w:szCs w:val="24"/>
        </w:rPr>
        <w:t>.</w:t>
      </w:r>
    </w:p>
    <w:p w14:paraId="625F30C6" w14:textId="77777777" w:rsidR="00AE3976" w:rsidRPr="00CC34F5" w:rsidRDefault="00AE3976" w:rsidP="00AE3976">
      <w:pPr>
        <w:jc w:val="both"/>
        <w:rPr>
          <w:rFonts w:asciiTheme="minorHAnsi" w:hAnsiTheme="minorHAnsi" w:cstheme="minorHAnsi"/>
          <w:sz w:val="24"/>
          <w:szCs w:val="24"/>
        </w:rPr>
      </w:pPr>
    </w:p>
    <w:p w14:paraId="78DF0A72" w14:textId="77777777" w:rsidR="000D0087"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1FA0B48C"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 </w:t>
      </w:r>
    </w:p>
    <w:p w14:paraId="733B1F85" w14:textId="77777777" w:rsidR="00AE3976" w:rsidRPr="00CC34F5" w:rsidRDefault="000D0087"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resposta a </w:t>
      </w:r>
      <w:proofErr w:type="spellStart"/>
      <w:r w:rsidRPr="00CC34F5">
        <w:rPr>
          <w:rFonts w:asciiTheme="minorHAnsi" w:hAnsiTheme="minorHAnsi" w:cstheme="minorHAnsi"/>
          <w:sz w:val="24"/>
          <w:szCs w:val="24"/>
        </w:rPr>
        <w:t>este</w:t>
      </w:r>
      <w:proofErr w:type="spellEnd"/>
      <w:r w:rsidRPr="00CC34F5">
        <w:rPr>
          <w:rFonts w:asciiTheme="minorHAnsi" w:hAnsiTheme="minorHAnsi" w:cstheme="minorHAnsi"/>
          <w:sz w:val="24"/>
          <w:szCs w:val="24"/>
        </w:rPr>
        <w:t xml:space="preserve"> questionário deve ser capeada por documento assinado por pessoa que tenha poderes para atuar em nome da empresa, conforme modelo constante do Apêndice I.</w:t>
      </w:r>
    </w:p>
    <w:p w14:paraId="3E352827" w14:textId="77777777" w:rsidR="00AE3976" w:rsidRPr="00CC34F5" w:rsidRDefault="00AE3976" w:rsidP="00AE3976">
      <w:pPr>
        <w:pStyle w:val="PargrafodaLista"/>
        <w:rPr>
          <w:rFonts w:asciiTheme="minorHAnsi" w:hAnsiTheme="minorHAnsi" w:cstheme="minorHAnsi"/>
          <w:sz w:val="24"/>
          <w:szCs w:val="24"/>
        </w:rPr>
      </w:pPr>
    </w:p>
    <w:p w14:paraId="18523D4E"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2606AAB6" w14:textId="77777777" w:rsidR="00AE3976" w:rsidRPr="00CC34F5" w:rsidRDefault="00AE3976" w:rsidP="00AE3976">
      <w:pPr>
        <w:pStyle w:val="PargrafodaLista"/>
        <w:rPr>
          <w:rFonts w:asciiTheme="minorHAnsi" w:hAnsiTheme="minorHAnsi" w:cstheme="minorHAnsi"/>
          <w:sz w:val="24"/>
          <w:szCs w:val="24"/>
        </w:rPr>
      </w:pPr>
    </w:p>
    <w:p w14:paraId="68CFC5A2"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As respos</w:t>
      </w:r>
      <w:r w:rsidR="00EE574B" w:rsidRPr="00CC34F5">
        <w:rPr>
          <w:rFonts w:asciiTheme="minorHAnsi" w:hAnsiTheme="minorHAnsi" w:cstheme="minorHAnsi"/>
          <w:sz w:val="24"/>
          <w:szCs w:val="24"/>
        </w:rPr>
        <w:t>tas devem ser claras e precisas.</w:t>
      </w:r>
      <w:r w:rsidRPr="00CC34F5">
        <w:rPr>
          <w:rFonts w:asciiTheme="minorHAnsi" w:hAnsiTheme="minorHAnsi" w:cstheme="minorHAnsi"/>
          <w:sz w:val="24"/>
          <w:szCs w:val="24"/>
        </w:rPr>
        <w:t xml:space="preserve"> </w:t>
      </w:r>
      <w:r w:rsidR="00EE574B" w:rsidRPr="00CC34F5">
        <w:rPr>
          <w:rFonts w:asciiTheme="minorHAnsi" w:hAnsiTheme="minorHAnsi" w:cstheme="minorHAnsi"/>
          <w:sz w:val="24"/>
          <w:szCs w:val="24"/>
        </w:rPr>
        <w:t>Todas as informações apresentadas deverão vir acompanhadas de comprovação, de justificativa e das fontes e metodologias utilizadas.</w:t>
      </w:r>
      <w:r w:rsidRPr="00CC34F5">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05DDB691" w14:textId="77777777" w:rsidR="00AE3976" w:rsidRPr="00CC34F5" w:rsidRDefault="00AE3976" w:rsidP="00AE3976">
      <w:pPr>
        <w:pStyle w:val="PargrafodaLista"/>
        <w:rPr>
          <w:rFonts w:asciiTheme="minorHAnsi" w:hAnsiTheme="minorHAnsi" w:cstheme="minorHAnsi"/>
          <w:sz w:val="24"/>
          <w:szCs w:val="24"/>
        </w:rPr>
      </w:pPr>
    </w:p>
    <w:p w14:paraId="25B17C92" w14:textId="6AB9F096" w:rsidR="00AE3976" w:rsidRDefault="00C177F5"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32D9E" w:rsidRPr="00CC34F5">
        <w:rPr>
          <w:rFonts w:asciiTheme="minorHAnsi" w:hAnsiTheme="minorHAnsi" w:cstheme="minorHAnsi"/>
          <w:sz w:val="24"/>
          <w:szCs w:val="24"/>
        </w:rPr>
        <w:t xml:space="preserve"> de Defesa Comercial</w:t>
      </w:r>
      <w:r w:rsidR="00BB0A52" w:rsidRPr="00CC34F5">
        <w:rPr>
          <w:rFonts w:asciiTheme="minorHAnsi" w:hAnsiTheme="minorHAnsi" w:cstheme="minorHAnsi"/>
          <w:sz w:val="24"/>
          <w:szCs w:val="24"/>
        </w:rPr>
        <w:t xml:space="preserve"> </w:t>
      </w:r>
      <w:r w:rsidR="00F32D9E" w:rsidRPr="00CC34F5">
        <w:rPr>
          <w:rFonts w:asciiTheme="minorHAnsi" w:hAnsiTheme="minorHAnsi" w:cstheme="minorHAnsi"/>
          <w:sz w:val="24"/>
          <w:szCs w:val="24"/>
        </w:rPr>
        <w:t>(</w:t>
      </w:r>
      <w:r>
        <w:rPr>
          <w:rFonts w:asciiTheme="minorHAnsi" w:hAnsiTheme="minorHAnsi" w:cstheme="minorHAnsi"/>
          <w:sz w:val="24"/>
          <w:szCs w:val="24"/>
        </w:rPr>
        <w:t>DECOM</w:t>
      </w:r>
      <w:r w:rsidR="00F32D9E" w:rsidRPr="00CC34F5">
        <w:rPr>
          <w:rFonts w:asciiTheme="minorHAnsi" w:hAnsiTheme="minorHAnsi" w:cstheme="minorHAnsi"/>
          <w:sz w:val="24"/>
          <w:szCs w:val="24"/>
        </w:rPr>
        <w:t xml:space="preserve">) poderá conduzir verificação </w:t>
      </w:r>
      <w:r w:rsidR="00F32D9E" w:rsidRPr="00CC34F5">
        <w:rPr>
          <w:rFonts w:asciiTheme="minorHAnsi" w:hAnsiTheme="minorHAnsi" w:cstheme="minorHAnsi"/>
          <w:b/>
          <w:iCs/>
          <w:sz w:val="24"/>
          <w:szCs w:val="24"/>
        </w:rPr>
        <w:t>in loco</w:t>
      </w:r>
      <w:r w:rsidR="00F32D9E" w:rsidRPr="00CC34F5">
        <w:rPr>
          <w:rFonts w:asciiTheme="minorHAnsi" w:hAnsiTheme="minorHAnsi" w:cstheme="minorHAnsi"/>
          <w:i/>
          <w:iCs/>
          <w:sz w:val="24"/>
          <w:szCs w:val="24"/>
        </w:rPr>
        <w:t xml:space="preserve"> </w:t>
      </w:r>
      <w:r w:rsidR="00F32D9E" w:rsidRPr="00CC34F5">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CC34F5">
        <w:rPr>
          <w:rFonts w:asciiTheme="minorHAnsi" w:hAnsiTheme="minorHAnsi" w:cstheme="minorHAnsi"/>
          <w:b/>
          <w:iCs/>
          <w:sz w:val="24"/>
          <w:szCs w:val="24"/>
        </w:rPr>
        <w:t>in loco</w:t>
      </w:r>
      <w:r w:rsidR="00AE3976" w:rsidRPr="00CC34F5">
        <w:rPr>
          <w:rFonts w:asciiTheme="minorHAnsi" w:hAnsiTheme="minorHAnsi" w:cstheme="minorHAnsi"/>
          <w:sz w:val="24"/>
          <w:szCs w:val="24"/>
        </w:rPr>
        <w:t>.</w:t>
      </w:r>
      <w:r w:rsidR="002D77DB">
        <w:rPr>
          <w:rFonts w:asciiTheme="minorHAnsi" w:hAnsiTheme="minorHAnsi" w:cstheme="minorHAnsi"/>
          <w:sz w:val="24"/>
          <w:szCs w:val="24"/>
        </w:rPr>
        <w:t xml:space="preserve"> </w:t>
      </w:r>
      <w:r w:rsidR="002D77DB"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2D77DB">
        <w:rPr>
          <w:rFonts w:asciiTheme="minorHAnsi" w:hAnsiTheme="minorHAnsi" w:cstheme="minorHAnsi"/>
          <w:sz w:val="24"/>
          <w:szCs w:val="24"/>
        </w:rPr>
        <w:t>.</w:t>
      </w:r>
    </w:p>
    <w:p w14:paraId="021F00CC" w14:textId="77777777" w:rsidR="002D77DB" w:rsidRDefault="002D77DB" w:rsidP="002D77DB">
      <w:pPr>
        <w:pStyle w:val="PargrafodaLista"/>
        <w:rPr>
          <w:rFonts w:asciiTheme="minorHAnsi" w:hAnsiTheme="minorHAnsi" w:cstheme="minorHAnsi"/>
          <w:sz w:val="24"/>
          <w:szCs w:val="24"/>
        </w:rPr>
      </w:pPr>
    </w:p>
    <w:p w14:paraId="5C85551C" w14:textId="32C0C1A4" w:rsidR="002D77DB" w:rsidRPr="00CC34F5" w:rsidRDefault="002D77DB"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504A0BE" w14:textId="77777777" w:rsidR="00250B55" w:rsidRPr="00CC34F5" w:rsidRDefault="00250B55" w:rsidP="00250B55">
      <w:pPr>
        <w:pStyle w:val="PargrafodaLista"/>
        <w:rPr>
          <w:rFonts w:asciiTheme="minorHAnsi" w:hAnsiTheme="minorHAnsi" w:cstheme="minorHAnsi"/>
          <w:sz w:val="24"/>
          <w:szCs w:val="24"/>
        </w:rPr>
      </w:pPr>
    </w:p>
    <w:p w14:paraId="3D97593D"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7462F" w14:textId="77777777" w:rsidR="00250B55" w:rsidRPr="00CC34F5" w:rsidRDefault="00250B55" w:rsidP="00250B55">
      <w:pPr>
        <w:pStyle w:val="PargrafodaLista"/>
        <w:rPr>
          <w:rFonts w:asciiTheme="minorHAnsi" w:hAnsiTheme="minorHAnsi" w:cstheme="minorHAnsi"/>
          <w:sz w:val="24"/>
          <w:szCs w:val="24"/>
        </w:rPr>
      </w:pPr>
    </w:p>
    <w:p w14:paraId="335C6ECA"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Tanto as justificativas quanto o resumo não confidencial deverão constar da versão restrita da resposta ao questionário.</w:t>
      </w:r>
    </w:p>
    <w:p w14:paraId="7C12FCA4" w14:textId="77777777" w:rsidR="00250B55" w:rsidRPr="00CC34F5" w:rsidRDefault="00250B55" w:rsidP="00250B55">
      <w:pPr>
        <w:pStyle w:val="PargrafodaLista"/>
        <w:rPr>
          <w:rFonts w:asciiTheme="minorHAnsi" w:hAnsiTheme="minorHAnsi" w:cstheme="minorHAnsi"/>
          <w:sz w:val="24"/>
          <w:szCs w:val="24"/>
        </w:rPr>
      </w:pPr>
    </w:p>
    <w:p w14:paraId="7F7327CB"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confidencial da resposta ao questionário, assim como outras informações confidenciais, deverá conter a expressão </w:t>
      </w:r>
      <w:r w:rsidRPr="00CC34F5">
        <w:rPr>
          <w:rFonts w:asciiTheme="minorHAnsi" w:hAnsiTheme="minorHAnsi" w:cstheme="minorHAnsi"/>
          <w:b/>
          <w:color w:val="FF0000"/>
          <w:sz w:val="24"/>
          <w:szCs w:val="24"/>
        </w:rPr>
        <w:t>CONFIDENCIAL</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em todas as suas páginas, centralizada no alto e no pé de cada página, em cor vermelha.</w:t>
      </w:r>
    </w:p>
    <w:p w14:paraId="7FCA9FA3" w14:textId="77777777" w:rsidR="00250B55" w:rsidRPr="00CC34F5" w:rsidRDefault="00250B55" w:rsidP="00250B55">
      <w:pPr>
        <w:pStyle w:val="PargrafodaLista"/>
        <w:rPr>
          <w:rFonts w:asciiTheme="minorHAnsi" w:hAnsiTheme="minorHAnsi" w:cstheme="minorHAnsi"/>
          <w:sz w:val="24"/>
          <w:szCs w:val="24"/>
        </w:rPr>
      </w:pPr>
    </w:p>
    <w:p w14:paraId="1B5B2B06"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restrita da resposta ao questionário deverá conter a expressão </w:t>
      </w:r>
      <w:r w:rsidRPr="00CC34F5">
        <w:rPr>
          <w:rFonts w:asciiTheme="minorHAnsi" w:hAnsiTheme="minorHAnsi" w:cstheme="minorHAnsi"/>
          <w:b/>
          <w:color w:val="0070C0"/>
          <w:sz w:val="24"/>
          <w:szCs w:val="24"/>
        </w:rPr>
        <w:t>RESTRITA</w:t>
      </w:r>
      <w:r w:rsidRPr="00CC34F5">
        <w:rPr>
          <w:rFonts w:asciiTheme="minorHAnsi" w:hAnsiTheme="minorHAnsi" w:cstheme="minorHAnsi"/>
          <w:color w:val="0070C0"/>
          <w:sz w:val="24"/>
          <w:szCs w:val="24"/>
        </w:rPr>
        <w:t xml:space="preserve"> </w:t>
      </w:r>
      <w:r w:rsidRPr="00CC34F5">
        <w:rPr>
          <w:rFonts w:asciiTheme="minorHAnsi" w:hAnsiTheme="minorHAnsi" w:cstheme="minorHAnsi"/>
          <w:sz w:val="24"/>
          <w:szCs w:val="24"/>
        </w:rPr>
        <w:t xml:space="preserve">em todas as suas páginas, centralizada no alto e no pé de cada página, na cor azul. </w:t>
      </w:r>
    </w:p>
    <w:p w14:paraId="138E53EF" w14:textId="77777777" w:rsidR="00250B55" w:rsidRPr="00CC34F5" w:rsidRDefault="00250B55" w:rsidP="00250B55">
      <w:pPr>
        <w:pStyle w:val="PargrafodaLista"/>
        <w:rPr>
          <w:rFonts w:asciiTheme="minorHAnsi" w:hAnsiTheme="minorHAnsi" w:cstheme="minorHAnsi"/>
          <w:sz w:val="24"/>
          <w:szCs w:val="24"/>
        </w:rPr>
      </w:pPr>
    </w:p>
    <w:p w14:paraId="5636A7A1"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Será dispensado tratamento de informação pública a todas as informações que não forem </w:t>
      </w:r>
      <w:r w:rsidRPr="00CC34F5">
        <w:rPr>
          <w:rFonts w:asciiTheme="minorHAnsi" w:hAnsiTheme="minorHAnsi" w:cstheme="minorHAnsi"/>
          <w:sz w:val="24"/>
          <w:szCs w:val="24"/>
        </w:rPr>
        <w:lastRenderedPageBreak/>
        <w:t xml:space="preserve">claramente identificadas como confidenciais ou restritas. </w:t>
      </w:r>
    </w:p>
    <w:p w14:paraId="09C9A0FC" w14:textId="77777777" w:rsidR="00250B55" w:rsidRPr="00CC34F5" w:rsidRDefault="00250B55" w:rsidP="00250B55">
      <w:pPr>
        <w:jc w:val="both"/>
        <w:rPr>
          <w:rFonts w:asciiTheme="minorHAnsi" w:hAnsiTheme="minorHAnsi" w:cstheme="minorHAnsi"/>
          <w:sz w:val="24"/>
          <w:szCs w:val="24"/>
        </w:rPr>
      </w:pPr>
    </w:p>
    <w:p w14:paraId="1731A0B1" w14:textId="47003827" w:rsidR="00250B55" w:rsidRPr="003E0CDA" w:rsidRDefault="003E0CDA"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275877"/>
      <w:r w:rsidRPr="003E0CDA">
        <w:rPr>
          <w:rFonts w:asciiTheme="minorHAnsi" w:hAnsiTheme="minorHAnsi" w:cstheme="minorHAnsi"/>
          <w:color w:val="201F1E"/>
          <w:sz w:val="24"/>
          <w:szCs w:val="24"/>
        </w:rPr>
        <w:t>Nos termos da Portaria SECEX n</w:t>
      </w:r>
      <w:r w:rsidRPr="003E0CDA">
        <w:rPr>
          <w:rFonts w:asciiTheme="minorHAnsi" w:hAnsiTheme="minorHAnsi" w:cstheme="minorHAnsi"/>
          <w:strike/>
          <w:color w:val="201F1E"/>
          <w:sz w:val="24"/>
          <w:szCs w:val="24"/>
        </w:rPr>
        <w:t>º</w:t>
      </w:r>
      <w:r w:rsidRPr="003E0CDA">
        <w:rPr>
          <w:rFonts w:asciiTheme="minorHAnsi" w:hAnsiTheme="minorHAnsi" w:cstheme="minorHAnsi"/>
          <w:color w:val="201F1E"/>
          <w:sz w:val="24"/>
          <w:szCs w:val="24"/>
        </w:rPr>
        <w:t> </w:t>
      </w:r>
      <w:r w:rsidR="003F0E3A">
        <w:rPr>
          <w:rFonts w:asciiTheme="minorHAnsi" w:hAnsiTheme="minorHAnsi" w:cstheme="minorHAnsi"/>
          <w:color w:val="201F1E"/>
          <w:sz w:val="24"/>
          <w:szCs w:val="24"/>
        </w:rPr>
        <w:t>162</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06</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janeiro</w:t>
      </w:r>
      <w:r w:rsidRPr="003E0CDA">
        <w:rPr>
          <w:rFonts w:asciiTheme="minorHAnsi" w:hAnsiTheme="minorHAnsi" w:cstheme="minorHAnsi"/>
          <w:color w:val="201F1E"/>
          <w:sz w:val="24"/>
          <w:szCs w:val="24"/>
        </w:rPr>
        <w:t xml:space="preserve"> de 202</w:t>
      </w:r>
      <w:r w:rsidR="003F0E3A">
        <w:rPr>
          <w:rFonts w:asciiTheme="minorHAnsi" w:hAnsiTheme="minorHAnsi" w:cstheme="minorHAnsi"/>
          <w:color w:val="201F1E"/>
          <w:sz w:val="24"/>
          <w:szCs w:val="24"/>
        </w:rPr>
        <w:t>2</w:t>
      </w:r>
      <w:r w:rsidRPr="003E0CDA">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3E0CDA">
        <w:rPr>
          <w:rFonts w:asciiTheme="minorHAnsi" w:hAnsiTheme="minorHAnsi" w:cstheme="minorHAnsi"/>
          <w:color w:val="201F1E"/>
          <w:sz w:val="24"/>
          <w:szCs w:val="24"/>
          <w:u w:val="single"/>
          <w:vertAlign w:val="superscript"/>
        </w:rPr>
        <w:t>os</w:t>
      </w:r>
      <w:r w:rsidRPr="003E0CDA">
        <w:rPr>
          <w:rFonts w:asciiTheme="minorHAnsi" w:hAnsiTheme="minorHAnsi" w:cstheme="minorHAnsi"/>
          <w:color w:val="201F1E"/>
          <w:sz w:val="24"/>
          <w:szCs w:val="24"/>
        </w:rPr>
        <w:t xml:space="preserve"> </w:t>
      </w:r>
      <w:r w:rsidR="00941B74" w:rsidRPr="00A62ACA">
        <w:rPr>
          <w:rFonts w:asciiTheme="minorHAnsi" w:hAnsiTheme="minorHAnsi" w:cstheme="minorHAnsi"/>
          <w:sz w:val="24"/>
          <w:szCs w:val="24"/>
        </w:rPr>
        <w:t>19972.102536/2023-02 (restrito) e 19972.102535/2023-50</w:t>
      </w:r>
      <w:r w:rsidR="00941B74" w:rsidRPr="00BF7D7A">
        <w:rPr>
          <w:rFonts w:asciiTheme="minorHAnsi" w:hAnsiTheme="minorHAnsi" w:cstheme="minorHAnsi"/>
          <w:sz w:val="24"/>
          <w:szCs w:val="24"/>
        </w:rPr>
        <w:t xml:space="preserve"> (confidencial)</w:t>
      </w:r>
      <w:r w:rsidR="00941B74">
        <w:rPr>
          <w:rFonts w:asciiTheme="minorHAnsi" w:hAnsiTheme="minorHAnsi" w:cstheme="minorHAnsi"/>
          <w:sz w:val="24"/>
          <w:szCs w:val="24"/>
        </w:rPr>
        <w:t xml:space="preserve"> </w:t>
      </w:r>
      <w:r w:rsidRPr="003E0CDA">
        <w:rPr>
          <w:rFonts w:asciiTheme="minorHAnsi" w:hAnsiTheme="minorHAnsi" w:cstheme="minorHAnsi"/>
          <w:color w:val="201F1E"/>
          <w:sz w:val="24"/>
          <w:szCs w:val="24"/>
        </w:rPr>
        <w:t xml:space="preserve">no Sistema Eletrônico de Informações - SEI, disponível em </w:t>
      </w:r>
      <w:hyperlink r:id="rId9" w:tgtFrame="_blank" w:history="1">
        <w:r w:rsidRPr="003E0CDA">
          <w:rPr>
            <w:rStyle w:val="Hyperlink"/>
            <w:rFonts w:asciiTheme="minorHAnsi" w:hAnsiTheme="minorHAnsi" w:cstheme="minorHAnsi"/>
            <w:sz w:val="24"/>
            <w:szCs w:val="24"/>
          </w:rPr>
          <w:t>https://www.gov.br/economia/pt-br/acesso-a-informacao/sei/usuario-externo-1</w:t>
        </w:r>
      </w:hyperlink>
      <w:r w:rsidRPr="003E0CDA">
        <w:rPr>
          <w:rFonts w:asciiTheme="minorHAnsi" w:hAnsiTheme="minorHAnsi" w:cstheme="minorHAnsi"/>
          <w:color w:val="201F1E"/>
          <w:sz w:val="24"/>
          <w:szCs w:val="24"/>
        </w:rPr>
        <w:t>  </w:t>
      </w:r>
      <w:r w:rsidR="00CC34F5" w:rsidRPr="003E0CDA">
        <w:rPr>
          <w:rFonts w:asciiTheme="minorHAnsi" w:hAnsiTheme="minorHAnsi" w:cstheme="minorHAnsi"/>
          <w:sz w:val="24"/>
          <w:szCs w:val="24"/>
        </w:rPr>
        <w:t>.</w:t>
      </w:r>
      <w:bookmarkEnd w:id="6"/>
      <w:r w:rsidR="00250B55" w:rsidRPr="003E0CDA">
        <w:rPr>
          <w:rFonts w:asciiTheme="minorHAnsi" w:hAnsiTheme="minorHAnsi" w:cstheme="minorHAnsi"/>
          <w:sz w:val="24"/>
          <w:szCs w:val="24"/>
        </w:rPr>
        <w:t xml:space="preserve"> </w:t>
      </w:r>
    </w:p>
    <w:p w14:paraId="65EE622B" w14:textId="77777777" w:rsidR="00E55969" w:rsidRPr="00CC34F5" w:rsidRDefault="00E55969" w:rsidP="00E55969">
      <w:pPr>
        <w:pStyle w:val="PargrafodaLista"/>
        <w:rPr>
          <w:rFonts w:asciiTheme="minorHAnsi" w:hAnsiTheme="minorHAnsi" w:cstheme="minorHAnsi"/>
          <w:sz w:val="24"/>
          <w:szCs w:val="24"/>
        </w:rPr>
      </w:pPr>
    </w:p>
    <w:p w14:paraId="0538EA7C" w14:textId="77777777" w:rsidR="00E55969" w:rsidRPr="00CC34F5" w:rsidRDefault="00E55969" w:rsidP="00E55969">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0515"/>
      <w:r w:rsidRPr="00CC34F5">
        <w:rPr>
          <w:rFonts w:asciiTheme="minorHAnsi" w:hAnsiTheme="minorHAnsi" w:cstheme="minorHAnsi"/>
          <w:sz w:val="24"/>
          <w:szCs w:val="24"/>
        </w:rPr>
        <w:t xml:space="preserve">Recomenda-se que os arquivos sejam nomeados de forma curta, </w:t>
      </w:r>
      <w:proofErr w:type="spellStart"/>
      <w:r w:rsidRPr="00CC34F5">
        <w:rPr>
          <w:rFonts w:asciiTheme="minorHAnsi" w:hAnsiTheme="minorHAnsi" w:cstheme="minorHAnsi"/>
          <w:sz w:val="24"/>
          <w:szCs w:val="24"/>
        </w:rPr>
        <w:t>XX_YYYY_nome</w:t>
      </w:r>
      <w:proofErr w:type="spellEnd"/>
      <w:r w:rsidRPr="00CC34F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7"/>
    <w:p w14:paraId="738848DF" w14:textId="77777777" w:rsidR="007E4B19" w:rsidRPr="00CC34F5" w:rsidRDefault="007E4B19" w:rsidP="007E4B19">
      <w:pPr>
        <w:tabs>
          <w:tab w:val="left" w:pos="142"/>
        </w:tabs>
        <w:autoSpaceDE w:val="0"/>
        <w:autoSpaceDN w:val="0"/>
        <w:adjustRightInd w:val="0"/>
        <w:ind w:left="720"/>
        <w:jc w:val="both"/>
        <w:rPr>
          <w:rFonts w:asciiTheme="minorHAnsi" w:hAnsiTheme="minorHAnsi" w:cstheme="minorHAnsi"/>
          <w:sz w:val="24"/>
          <w:szCs w:val="24"/>
        </w:rPr>
      </w:pPr>
    </w:p>
    <w:p w14:paraId="66302DBD" w14:textId="0535BAE5"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275898"/>
      <w:bookmarkStart w:id="9" w:name="_Hlk80276022"/>
      <w:r w:rsidRPr="00CC34F5">
        <w:rPr>
          <w:rFonts w:asciiTheme="minorHAnsi" w:hAnsiTheme="minorHAnsi" w:cstheme="minorHAnsi"/>
          <w:sz w:val="24"/>
          <w:szCs w:val="24"/>
        </w:rPr>
        <w:t>Os arquivos eletrônicos com as respostas ao questionário deverão estar no formato “.</w:t>
      </w:r>
      <w:proofErr w:type="spellStart"/>
      <w:r w:rsidRPr="00CC34F5">
        <w:rPr>
          <w:rFonts w:asciiTheme="minorHAnsi" w:hAnsiTheme="minorHAnsi" w:cstheme="minorHAnsi"/>
          <w:sz w:val="24"/>
          <w:szCs w:val="24"/>
        </w:rPr>
        <w:t>pdf</w:t>
      </w:r>
      <w:proofErr w:type="spellEnd"/>
      <w:r w:rsidRPr="00CC34F5">
        <w:rPr>
          <w:rFonts w:asciiTheme="minorHAnsi" w:hAnsiTheme="minorHAnsi" w:cstheme="minorHAnsi"/>
          <w:sz w:val="24"/>
          <w:szCs w:val="24"/>
        </w:rPr>
        <w:t>” e as planilhas nos formatos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ou “.</w:t>
      </w:r>
      <w:proofErr w:type="spellStart"/>
      <w:r w:rsidRPr="00CC34F5">
        <w:rPr>
          <w:rFonts w:asciiTheme="minorHAnsi" w:hAnsiTheme="minorHAnsi" w:cstheme="minorHAnsi"/>
          <w:sz w:val="24"/>
          <w:szCs w:val="24"/>
        </w:rPr>
        <w:t>xlsb</w:t>
      </w:r>
      <w:proofErr w:type="spellEnd"/>
      <w:r w:rsidRPr="00CC34F5">
        <w:rPr>
          <w:rFonts w:asciiTheme="minorHAnsi" w:hAnsiTheme="minorHAnsi" w:cstheme="minorHAnsi"/>
          <w:sz w:val="24"/>
          <w:szCs w:val="24"/>
        </w:rPr>
        <w:t>”. Os arquivos em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ou “</w:t>
      </w:r>
      <w:proofErr w:type="spellStart"/>
      <w:r w:rsidRPr="00CC34F5">
        <w:rPr>
          <w:rFonts w:asciiTheme="minorHAnsi" w:hAnsiTheme="minorHAnsi" w:cstheme="minorHAnsi"/>
          <w:sz w:val="24"/>
          <w:szCs w:val="24"/>
        </w:rPr>
        <w:t>xlsb</w:t>
      </w:r>
      <w:proofErr w:type="spellEnd"/>
      <w:r w:rsidRPr="00CC34F5">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CC34F5">
        <w:rPr>
          <w:rFonts w:asciiTheme="minorHAnsi" w:hAnsiTheme="minorHAnsi" w:cstheme="minorHAnsi"/>
          <w:sz w:val="24"/>
          <w:szCs w:val="24"/>
        </w:rPr>
        <w:t>pdf</w:t>
      </w:r>
      <w:proofErr w:type="spellEnd"/>
      <w:r w:rsidRPr="00CC34F5">
        <w:rPr>
          <w:rFonts w:asciiTheme="minorHAnsi" w:hAnsiTheme="minorHAnsi" w:cstheme="minorHAnsi"/>
          <w:sz w:val="24"/>
          <w:szCs w:val="24"/>
        </w:rPr>
        <w:t xml:space="preserve">” e “.zip” de até 30 (trinta) MB. </w:t>
      </w:r>
    </w:p>
    <w:p w14:paraId="61579DD9" w14:textId="77777777" w:rsidR="00CC34F5" w:rsidRPr="00CC34F5" w:rsidRDefault="00CC34F5" w:rsidP="00CC34F5">
      <w:pPr>
        <w:pStyle w:val="PargrafodaLista"/>
        <w:rPr>
          <w:rFonts w:asciiTheme="minorHAnsi" w:hAnsiTheme="minorHAnsi" w:cstheme="minorHAnsi"/>
          <w:sz w:val="24"/>
          <w:szCs w:val="24"/>
        </w:rPr>
      </w:pPr>
    </w:p>
    <w:p w14:paraId="794F8723" w14:textId="038359CE"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Os arquivos com tamanho superior a 30 (trinta) MB devem ser particionados.  Planilhas em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podem ser apresentadas no formato “.</w:t>
      </w:r>
      <w:proofErr w:type="spellStart"/>
      <w:r w:rsidRPr="00CC34F5">
        <w:rPr>
          <w:rFonts w:asciiTheme="minorHAnsi" w:hAnsiTheme="minorHAnsi" w:cstheme="minorHAnsi"/>
          <w:sz w:val="24"/>
          <w:szCs w:val="24"/>
        </w:rPr>
        <w:t>xlsb</w:t>
      </w:r>
      <w:proofErr w:type="spellEnd"/>
      <w:r w:rsidRPr="00CC34F5">
        <w:rPr>
          <w:rFonts w:asciiTheme="minorHAnsi" w:hAnsiTheme="minorHAnsi" w:cstheme="minorHAnsi"/>
          <w:sz w:val="24"/>
          <w:szCs w:val="24"/>
        </w:rPr>
        <w:t>”, reduzindo seu tamanho. Caso não seja suficiente, sugere-se que apêndices em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8"/>
      <w:r w:rsidR="003E0CDA">
        <w:rPr>
          <w:rFonts w:asciiTheme="minorHAnsi" w:hAnsiTheme="minorHAnsi" w:cstheme="minorHAnsi"/>
          <w:sz w:val="24"/>
          <w:szCs w:val="24"/>
        </w:rPr>
        <w:t xml:space="preserve"> </w:t>
      </w:r>
      <w:r w:rsidR="003E0CDA" w:rsidRPr="003E0CDA">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9"/>
    <w:p w14:paraId="68C8E47D" w14:textId="77777777" w:rsidR="001A3BC3" w:rsidRPr="00CC34F5" w:rsidRDefault="001A3BC3" w:rsidP="001A3BC3">
      <w:pPr>
        <w:pStyle w:val="PargrafodaLista"/>
        <w:rPr>
          <w:rFonts w:asciiTheme="minorHAnsi" w:hAnsiTheme="minorHAnsi" w:cstheme="minorHAnsi"/>
          <w:sz w:val="24"/>
          <w:szCs w:val="24"/>
        </w:rPr>
      </w:pPr>
    </w:p>
    <w:p w14:paraId="7DF27BC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Na preparação dos dados, sobretudo em tabelas no formato “.</w:t>
      </w:r>
      <w:proofErr w:type="spellStart"/>
      <w:r w:rsidRPr="00CC34F5">
        <w:rPr>
          <w:rFonts w:asciiTheme="minorHAnsi" w:hAnsiTheme="minorHAnsi" w:cstheme="minorHAnsi"/>
          <w:sz w:val="24"/>
          <w:szCs w:val="24"/>
        </w:rPr>
        <w:t>xlsx</w:t>
      </w:r>
      <w:proofErr w:type="spellEnd"/>
      <w:r w:rsidRPr="00CC34F5">
        <w:rPr>
          <w:rFonts w:asciiTheme="minorHAnsi" w:hAnsiTheme="minorHAnsi" w:cstheme="minorHAnsi"/>
          <w:sz w:val="24"/>
          <w:szCs w:val="24"/>
        </w:rPr>
        <w:t>”, os campos alfabéticos devem ser alinhados à esquerda e os campos numéricos à direita.</w:t>
      </w:r>
    </w:p>
    <w:p w14:paraId="5A828DFA" w14:textId="77777777" w:rsidR="001A3BC3" w:rsidRPr="00CC34F5" w:rsidRDefault="001A3BC3" w:rsidP="001A3BC3">
      <w:pPr>
        <w:pStyle w:val="PargrafodaLista"/>
        <w:rPr>
          <w:rFonts w:asciiTheme="minorHAnsi" w:hAnsiTheme="minorHAnsi" w:cstheme="minorHAnsi"/>
          <w:sz w:val="24"/>
          <w:szCs w:val="24"/>
        </w:rPr>
      </w:pPr>
    </w:p>
    <w:p w14:paraId="5D8D9B3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1C878BCE" w14:textId="77777777" w:rsidR="001A3BC3" w:rsidRPr="00CC34F5" w:rsidRDefault="001A3BC3" w:rsidP="001A3BC3">
      <w:pPr>
        <w:pStyle w:val="PargrafodaLista"/>
        <w:rPr>
          <w:rFonts w:asciiTheme="minorHAnsi" w:hAnsiTheme="minorHAnsi" w:cstheme="minorHAnsi"/>
          <w:sz w:val="24"/>
          <w:szCs w:val="24"/>
        </w:rPr>
      </w:pPr>
    </w:p>
    <w:p w14:paraId="170B31FC"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Dados correspondentes a valores monetários devem ser preenchidos separando-se os milhares por ponto e os centavos por vírgula. Exemplo: 2.550,30.</w:t>
      </w:r>
    </w:p>
    <w:p w14:paraId="2389435A" w14:textId="77777777" w:rsidR="001A3BC3" w:rsidRPr="00CC34F5" w:rsidRDefault="001A3BC3" w:rsidP="001A3BC3">
      <w:pPr>
        <w:pStyle w:val="PargrafodaLista"/>
        <w:rPr>
          <w:rFonts w:asciiTheme="minorHAnsi" w:hAnsiTheme="minorHAnsi" w:cstheme="minorHAnsi"/>
          <w:sz w:val="24"/>
          <w:szCs w:val="24"/>
        </w:rPr>
      </w:pPr>
    </w:p>
    <w:p w14:paraId="63E98D03"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1D3AA92" w14:textId="77777777" w:rsidR="001A3BC3" w:rsidRPr="00CC34F5" w:rsidRDefault="001A3BC3" w:rsidP="001A3BC3">
      <w:pPr>
        <w:pStyle w:val="PargrafodaLista"/>
        <w:rPr>
          <w:rFonts w:asciiTheme="minorHAnsi" w:hAnsiTheme="minorHAnsi" w:cstheme="minorHAnsi"/>
          <w:sz w:val="24"/>
          <w:szCs w:val="24"/>
        </w:rPr>
      </w:pPr>
    </w:p>
    <w:p w14:paraId="00436DE6"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Todas as planilhas devem conter a memória de cálculo e todas as fórmulas utilizadas.</w:t>
      </w:r>
    </w:p>
    <w:p w14:paraId="35DBAF47" w14:textId="77777777" w:rsidR="00E55969" w:rsidRPr="00CC34F5" w:rsidRDefault="00E55969" w:rsidP="00E55969">
      <w:pPr>
        <w:pStyle w:val="PargrafodaLista"/>
        <w:rPr>
          <w:rFonts w:asciiTheme="minorHAnsi" w:hAnsiTheme="minorHAnsi" w:cstheme="minorHAnsi"/>
          <w:sz w:val="24"/>
          <w:szCs w:val="24"/>
        </w:rPr>
      </w:pPr>
    </w:p>
    <w:p w14:paraId="47DFFC67" w14:textId="1C38CBAC" w:rsidR="00E55969" w:rsidRPr="00CC34F5" w:rsidRDefault="00E55969"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49520667"/>
      <w:r w:rsidRPr="00CC34F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w:t>
      </w:r>
      <w:r w:rsidR="006B167B" w:rsidRPr="00CC34F5">
        <w:rPr>
          <w:rFonts w:asciiTheme="minorHAnsi" w:hAnsiTheme="minorHAnsi" w:cstheme="minorHAnsi"/>
          <w:sz w:val="24"/>
          <w:szCs w:val="24"/>
        </w:rPr>
        <w:t>. No caso de</w:t>
      </w:r>
      <w:r w:rsidRPr="00CC34F5">
        <w:rPr>
          <w:rFonts w:asciiTheme="minorHAnsi" w:hAnsiTheme="minorHAnsi" w:cstheme="minorHAnsi"/>
          <w:sz w:val="24"/>
          <w:szCs w:val="24"/>
        </w:rPr>
        <w:t xml:space="preserve"> </w:t>
      </w:r>
      <w:r w:rsidR="006B167B" w:rsidRPr="00CC34F5">
        <w:rPr>
          <w:rFonts w:asciiTheme="minorHAnsi" w:hAnsiTheme="minorHAnsi" w:cstheme="minorHAnsi"/>
          <w:sz w:val="24"/>
          <w:szCs w:val="24"/>
        </w:rPr>
        <w:t>documentos</w:t>
      </w:r>
      <w:r w:rsidRPr="00CC34F5">
        <w:rPr>
          <w:rFonts w:asciiTheme="minorHAnsi" w:hAnsiTheme="minorHAnsi" w:cstheme="minorHAnsi"/>
          <w:sz w:val="24"/>
          <w:szCs w:val="24"/>
        </w:rPr>
        <w:t xml:space="preserve"> nato-digitais,</w:t>
      </w:r>
      <w:r w:rsidR="006B167B" w:rsidRPr="00CC34F5">
        <w:rPr>
          <w:rFonts w:asciiTheme="minorHAnsi" w:hAnsiTheme="minorHAnsi" w:cstheme="minorHAnsi"/>
          <w:sz w:val="24"/>
          <w:szCs w:val="24"/>
        </w:rPr>
        <w:t xml:space="preserve"> recomenda-se</w:t>
      </w:r>
      <w:r w:rsidRPr="00CC34F5">
        <w:rPr>
          <w:rFonts w:asciiTheme="minorHAnsi" w:hAnsiTheme="minorHAnsi" w:cstheme="minorHAnsi"/>
          <w:sz w:val="24"/>
          <w:szCs w:val="24"/>
        </w:rPr>
        <w:t xml:space="preserve"> que o conteúdo seja indexado e passível de busca.</w:t>
      </w:r>
    </w:p>
    <w:p w14:paraId="2D22A973" w14:textId="77777777" w:rsidR="00CC34F5" w:rsidRPr="00CC34F5" w:rsidRDefault="00CC34F5" w:rsidP="00CC34F5">
      <w:pPr>
        <w:pStyle w:val="PargrafodaLista"/>
        <w:rPr>
          <w:rFonts w:asciiTheme="minorHAnsi" w:hAnsiTheme="minorHAnsi" w:cstheme="minorHAnsi"/>
          <w:sz w:val="24"/>
          <w:szCs w:val="24"/>
        </w:rPr>
      </w:pPr>
    </w:p>
    <w:p w14:paraId="0A45AFE9" w14:textId="076596F0"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1" w:name="_Hlk79677782"/>
      <w:bookmarkStart w:id="12" w:name="_Hlk79678072"/>
      <w:bookmarkStart w:id="13" w:name="_Hlk78986190"/>
      <w:r w:rsidRPr="00CC34F5">
        <w:rPr>
          <w:rFonts w:asciiTheme="minorHAnsi" w:hAnsiTheme="minorHAnsi" w:cstheme="minorHAnsi"/>
          <w:sz w:val="24"/>
          <w:szCs w:val="24"/>
        </w:rPr>
        <w:lastRenderedPageBreak/>
        <w:tab/>
      </w:r>
      <w:bookmarkStart w:id="14" w:name="_Hlk80196227"/>
      <w:bookmarkStart w:id="15" w:name="_Hlk80276826"/>
      <w:r w:rsidRPr="00CC34F5">
        <w:rPr>
          <w:rFonts w:asciiTheme="minorHAnsi" w:hAnsiTheme="minorHAnsi" w:cstheme="minorHAnsi"/>
          <w:sz w:val="24"/>
          <w:szCs w:val="24"/>
        </w:rPr>
        <w:t xml:space="preserve">De acordo com o disposto na Portaria SECEX nº </w:t>
      </w:r>
      <w:r w:rsidR="003F0E3A">
        <w:rPr>
          <w:rFonts w:asciiTheme="minorHAnsi" w:hAnsiTheme="minorHAnsi" w:cstheme="minorHAnsi"/>
          <w:sz w:val="24"/>
          <w:szCs w:val="24"/>
        </w:rPr>
        <w:t>162</w:t>
      </w:r>
      <w:r w:rsidRPr="00CC34F5">
        <w:rPr>
          <w:rFonts w:asciiTheme="minorHAnsi" w:hAnsiTheme="minorHAnsi" w:cstheme="minorHAnsi"/>
          <w:sz w:val="24"/>
          <w:szCs w:val="24"/>
        </w:rPr>
        <w:t>, de 202</w:t>
      </w:r>
      <w:r w:rsidR="003F0E3A">
        <w:rPr>
          <w:rFonts w:asciiTheme="minorHAnsi" w:hAnsiTheme="minorHAnsi" w:cstheme="minorHAnsi"/>
          <w:sz w:val="24"/>
          <w:szCs w:val="24"/>
        </w:rPr>
        <w:t>2</w:t>
      </w:r>
      <w:r w:rsidRPr="00CC34F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1"/>
      <w:bookmarkEnd w:id="12"/>
      <w:bookmarkEnd w:id="13"/>
      <w:bookmarkEnd w:id="14"/>
    </w:p>
    <w:bookmarkEnd w:id="10"/>
    <w:bookmarkEnd w:id="15"/>
    <w:p w14:paraId="76E2D9D3" w14:textId="77777777" w:rsidR="00E55969" w:rsidRPr="00CC34F5" w:rsidRDefault="00E55969" w:rsidP="00E55969">
      <w:pPr>
        <w:pStyle w:val="PargrafodaLista"/>
        <w:rPr>
          <w:rFonts w:asciiTheme="minorHAnsi" w:hAnsiTheme="minorHAnsi" w:cstheme="minorHAnsi"/>
          <w:sz w:val="24"/>
          <w:szCs w:val="24"/>
        </w:rPr>
      </w:pPr>
    </w:p>
    <w:p w14:paraId="6F2E92D9" w14:textId="77777777" w:rsidR="00AE3976" w:rsidRPr="00CC34F5" w:rsidRDefault="00AE3976" w:rsidP="00AE3976">
      <w:pPr>
        <w:jc w:val="center"/>
        <w:rPr>
          <w:rFonts w:asciiTheme="minorHAnsi" w:hAnsiTheme="minorHAnsi" w:cstheme="minorHAnsi"/>
          <w:highlight w:val="yellow"/>
        </w:rPr>
      </w:pPr>
      <w:r w:rsidRPr="00CC34F5">
        <w:rPr>
          <w:rFonts w:asciiTheme="minorHAnsi" w:hAnsiTheme="minorHAnsi" w:cstheme="minorHAnsi"/>
          <w:szCs w:val="24"/>
          <w:highlight w:val="yellow"/>
        </w:rPr>
        <w:br w:type="page"/>
      </w:r>
    </w:p>
    <w:p w14:paraId="68C4867E" w14:textId="77777777" w:rsidR="00AE3976" w:rsidRPr="00CC34F5" w:rsidRDefault="00AE3976" w:rsidP="00AE3976">
      <w:pPr>
        <w:pStyle w:val="Ttulo1"/>
        <w:tabs>
          <w:tab w:val="left" w:pos="6663"/>
        </w:tabs>
        <w:rPr>
          <w:rFonts w:asciiTheme="minorHAnsi" w:hAnsiTheme="minorHAnsi" w:cstheme="minorHAnsi"/>
        </w:rPr>
      </w:pPr>
      <w:bookmarkStart w:id="16" w:name="_Toc340425357"/>
      <w:r w:rsidRPr="00CC34F5">
        <w:rPr>
          <w:rFonts w:asciiTheme="minorHAnsi" w:hAnsiTheme="minorHAnsi" w:cstheme="minorHAnsi"/>
        </w:rPr>
        <w:lastRenderedPageBreak/>
        <w:t>I - INFORMAÇÕES SOBRE A EMPRESA</w:t>
      </w:r>
      <w:bookmarkEnd w:id="16"/>
      <w:r w:rsidRPr="00CC34F5">
        <w:rPr>
          <w:rFonts w:asciiTheme="minorHAnsi" w:hAnsiTheme="minorHAnsi" w:cstheme="minorHAnsi"/>
        </w:rPr>
        <w:t xml:space="preserve"> </w:t>
      </w:r>
    </w:p>
    <w:p w14:paraId="56686CC2" w14:textId="77777777" w:rsidR="00AE3976" w:rsidRPr="00CC34F5" w:rsidRDefault="00AE3976" w:rsidP="00AE3976">
      <w:pPr>
        <w:jc w:val="both"/>
        <w:rPr>
          <w:rFonts w:asciiTheme="minorHAnsi" w:hAnsiTheme="minorHAnsi" w:cstheme="minorHAnsi"/>
          <w:sz w:val="24"/>
          <w:szCs w:val="24"/>
        </w:rPr>
      </w:pPr>
    </w:p>
    <w:p w14:paraId="7F213846" w14:textId="77777777" w:rsidR="00AE3976" w:rsidRPr="00CC34F5" w:rsidRDefault="00AE3976" w:rsidP="00AE3976">
      <w:pPr>
        <w:jc w:val="both"/>
        <w:rPr>
          <w:rFonts w:asciiTheme="minorHAnsi" w:hAnsiTheme="minorHAnsi" w:cstheme="minorHAnsi"/>
          <w:bCs/>
          <w:sz w:val="24"/>
        </w:rPr>
      </w:pPr>
      <w:r w:rsidRPr="00CC34F5">
        <w:rPr>
          <w:rFonts w:asciiTheme="minorHAnsi" w:hAnsiTheme="minorHAnsi" w:cstheme="minorHAnsi"/>
          <w:i/>
          <w:sz w:val="24"/>
          <w:szCs w:val="24"/>
        </w:rPr>
        <w:t>Ess</w:t>
      </w:r>
      <w:r w:rsidR="00FE0194" w:rsidRPr="00CC34F5">
        <w:rPr>
          <w:rFonts w:asciiTheme="minorHAnsi" w:hAnsiTheme="minorHAnsi" w:cstheme="minorHAnsi"/>
          <w:i/>
          <w:sz w:val="24"/>
          <w:szCs w:val="24"/>
        </w:rPr>
        <w:t xml:space="preserve">e item </w:t>
      </w:r>
      <w:r w:rsidRPr="00CC34F5">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3878C18D" w14:textId="77777777" w:rsidR="00AE3976" w:rsidRPr="00CC34F5" w:rsidRDefault="00AE3976" w:rsidP="00AE3976">
      <w:pPr>
        <w:pStyle w:val="Recuodecorpodetexto"/>
        <w:ind w:left="0" w:firstLine="0"/>
        <w:rPr>
          <w:rFonts w:asciiTheme="minorHAnsi" w:hAnsiTheme="minorHAnsi" w:cstheme="minorHAnsi"/>
          <w:bCs/>
          <w:sz w:val="24"/>
        </w:rPr>
      </w:pPr>
    </w:p>
    <w:p w14:paraId="0BA61C43"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7" w:name="_Toc340425358"/>
      <w:r w:rsidRPr="00CC34F5">
        <w:rPr>
          <w:rFonts w:asciiTheme="minorHAnsi" w:hAnsiTheme="minorHAnsi" w:cstheme="minorHAnsi"/>
          <w:sz w:val="24"/>
          <w:szCs w:val="24"/>
        </w:rPr>
        <w:t>Dados gerais</w:t>
      </w:r>
      <w:bookmarkEnd w:id="17"/>
      <w:r w:rsidR="00CE231C" w:rsidRPr="00CC34F5">
        <w:rPr>
          <w:rFonts w:asciiTheme="minorHAnsi" w:hAnsiTheme="minorHAnsi" w:cstheme="minorHAnsi"/>
          <w:sz w:val="24"/>
          <w:szCs w:val="24"/>
        </w:rPr>
        <w:t xml:space="preserve"> da empresa:</w:t>
      </w:r>
    </w:p>
    <w:p w14:paraId="7E96E83D" w14:textId="77777777" w:rsidR="00AE3976" w:rsidRPr="00CC34F5" w:rsidRDefault="00AE3976" w:rsidP="00AE3976">
      <w:pPr>
        <w:pStyle w:val="Recuodecorpodetexto"/>
        <w:ind w:left="0" w:firstLine="0"/>
        <w:rPr>
          <w:rFonts w:asciiTheme="minorHAnsi" w:hAnsiTheme="minorHAnsi" w:cstheme="minorHAnsi"/>
          <w:bCs/>
          <w:sz w:val="24"/>
        </w:rPr>
      </w:pPr>
    </w:p>
    <w:p w14:paraId="7E586B4F" w14:textId="77777777" w:rsidR="00AE3976" w:rsidRPr="00CC34F5" w:rsidRDefault="00CE231C"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Razão Social:</w:t>
      </w:r>
    </w:p>
    <w:p w14:paraId="2119BF58"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Endereço</w:t>
      </w:r>
      <w:r w:rsidR="00CE231C" w:rsidRPr="00CC34F5">
        <w:rPr>
          <w:rFonts w:asciiTheme="minorHAnsi" w:hAnsiTheme="minorHAnsi" w:cstheme="minorHAnsi"/>
          <w:bCs/>
          <w:sz w:val="24"/>
        </w:rPr>
        <w:t xml:space="preserve"> completo</w:t>
      </w:r>
      <w:r w:rsidRPr="00CC34F5">
        <w:rPr>
          <w:rFonts w:asciiTheme="minorHAnsi" w:hAnsiTheme="minorHAnsi" w:cstheme="minorHAnsi"/>
          <w:bCs/>
          <w:sz w:val="24"/>
        </w:rPr>
        <w:t>:</w:t>
      </w:r>
    </w:p>
    <w:p w14:paraId="73CE605E"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Telefone:</w:t>
      </w:r>
    </w:p>
    <w:p w14:paraId="4F53E857" w14:textId="77777777" w:rsidR="00AE3976" w:rsidRPr="00CC34F5" w:rsidRDefault="00E81C41"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Página eletrônica</w:t>
      </w:r>
      <w:r w:rsidR="00CE231C" w:rsidRPr="00CC34F5">
        <w:rPr>
          <w:rFonts w:asciiTheme="minorHAnsi" w:hAnsiTheme="minorHAnsi" w:cstheme="minorHAnsi"/>
          <w:bCs/>
          <w:sz w:val="24"/>
        </w:rPr>
        <w:t>:</w:t>
      </w:r>
    </w:p>
    <w:p w14:paraId="6105248D" w14:textId="77777777" w:rsidR="00AE3976" w:rsidRPr="00CC34F5" w:rsidRDefault="00AE3976" w:rsidP="00AE3976">
      <w:pPr>
        <w:pStyle w:val="Recuodecorpodetexto"/>
        <w:rPr>
          <w:rFonts w:asciiTheme="minorHAnsi" w:hAnsiTheme="minorHAnsi" w:cstheme="minorHAnsi"/>
          <w:bCs/>
          <w:sz w:val="24"/>
        </w:rPr>
      </w:pPr>
    </w:p>
    <w:p w14:paraId="1D5811FC" w14:textId="4F3EA0D7" w:rsidR="00DF4C90" w:rsidRPr="00CC34F5" w:rsidRDefault="00DF4C90" w:rsidP="00DF4C90">
      <w:pPr>
        <w:pStyle w:val="Ttulo2"/>
        <w:numPr>
          <w:ilvl w:val="0"/>
          <w:numId w:val="30"/>
        </w:numPr>
        <w:jc w:val="left"/>
        <w:rPr>
          <w:rFonts w:asciiTheme="minorHAnsi" w:hAnsiTheme="minorHAnsi" w:cstheme="minorHAnsi"/>
          <w:sz w:val="24"/>
          <w:szCs w:val="24"/>
        </w:rPr>
      </w:pPr>
      <w:r w:rsidRPr="00CC34F5">
        <w:rPr>
          <w:rFonts w:asciiTheme="minorHAnsi" w:hAnsiTheme="minorHAnsi" w:cstheme="minorHAnsi"/>
          <w:bCs/>
          <w:sz w:val="24"/>
          <w:szCs w:val="24"/>
        </w:rPr>
        <w:t xml:space="preserve">Representante autorizado </w:t>
      </w:r>
      <w:r w:rsidRPr="00CC34F5">
        <w:rPr>
          <w:rFonts w:asciiTheme="minorHAnsi" w:hAnsiTheme="minorHAnsi" w:cstheme="minorHAnsi"/>
          <w:sz w:val="24"/>
          <w:szCs w:val="24"/>
        </w:rPr>
        <w:t xml:space="preserve">junto </w:t>
      </w:r>
      <w:r w:rsidR="00C177F5">
        <w:rPr>
          <w:rFonts w:asciiTheme="minorHAnsi" w:hAnsiTheme="minorHAnsi" w:cstheme="minorHAnsi"/>
          <w:sz w:val="24"/>
          <w:szCs w:val="24"/>
        </w:rPr>
        <w:t>ao DECOM</w:t>
      </w:r>
      <w:r w:rsidRPr="00CC34F5">
        <w:rPr>
          <w:rFonts w:asciiTheme="minorHAnsi" w:hAnsiTheme="minorHAnsi" w:cstheme="minorHAnsi"/>
          <w:sz w:val="24"/>
          <w:szCs w:val="24"/>
        </w:rPr>
        <w:t>:</w:t>
      </w:r>
    </w:p>
    <w:p w14:paraId="56B6C571" w14:textId="77777777" w:rsidR="00DF4C90" w:rsidRPr="00CC34F5" w:rsidRDefault="00DF4C90" w:rsidP="00DF4C90">
      <w:pPr>
        <w:pStyle w:val="Recuodecorpodetexto"/>
        <w:ind w:firstLine="0"/>
        <w:rPr>
          <w:rFonts w:asciiTheme="minorHAnsi" w:hAnsiTheme="minorHAnsi" w:cstheme="minorHAnsi"/>
          <w:b/>
          <w:bCs/>
          <w:sz w:val="24"/>
          <w:szCs w:val="24"/>
        </w:rPr>
      </w:pPr>
    </w:p>
    <w:p w14:paraId="3CC1522C" w14:textId="77777777" w:rsidR="00DF4C90" w:rsidRPr="00CC34F5" w:rsidRDefault="00DF4C90" w:rsidP="00DF4C90">
      <w:pPr>
        <w:pStyle w:val="Recuodecorpodetexto"/>
        <w:rPr>
          <w:rFonts w:asciiTheme="minorHAnsi" w:hAnsiTheme="minorHAnsi" w:cstheme="minorHAnsi"/>
          <w:bCs/>
          <w:sz w:val="24"/>
          <w:szCs w:val="24"/>
        </w:rPr>
      </w:pPr>
      <w:r w:rsidRPr="00CC34F5">
        <w:rPr>
          <w:rFonts w:asciiTheme="minorHAnsi" w:hAnsiTheme="minorHAnsi" w:cstheme="minorHAnsi"/>
          <w:bCs/>
          <w:sz w:val="24"/>
          <w:szCs w:val="24"/>
        </w:rPr>
        <w:t xml:space="preserve">Atenção: Indicar apenas um </w:t>
      </w:r>
      <w:r w:rsidR="00CE231C" w:rsidRPr="00CC34F5">
        <w:rPr>
          <w:rFonts w:asciiTheme="minorHAnsi" w:hAnsiTheme="minorHAnsi" w:cstheme="minorHAnsi"/>
          <w:bCs/>
          <w:sz w:val="24"/>
          <w:szCs w:val="24"/>
        </w:rPr>
        <w:t>destinatário para servir como ponto focal para fins desta investigação e seu respectivo endereço.</w:t>
      </w:r>
    </w:p>
    <w:p w14:paraId="5F7A3ED2" w14:textId="77777777" w:rsidR="00DF4C90" w:rsidRPr="00CC34F5" w:rsidRDefault="00DF4C90" w:rsidP="00DF4C90">
      <w:pPr>
        <w:pStyle w:val="Recuodecorpodetexto"/>
        <w:ind w:firstLine="0"/>
        <w:rPr>
          <w:rFonts w:asciiTheme="minorHAnsi" w:hAnsiTheme="minorHAnsi" w:cstheme="minorHAnsi"/>
          <w:b/>
          <w:bCs/>
          <w:sz w:val="24"/>
          <w:szCs w:val="24"/>
        </w:rPr>
      </w:pPr>
    </w:p>
    <w:p w14:paraId="6FC8DA2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Nome:</w:t>
      </w:r>
    </w:p>
    <w:p w14:paraId="0765D82C"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Função:</w:t>
      </w:r>
    </w:p>
    <w:p w14:paraId="6922C6E8"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Endereço:</w:t>
      </w:r>
    </w:p>
    <w:p w14:paraId="7635919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Telefone:</w:t>
      </w:r>
    </w:p>
    <w:p w14:paraId="001F297F" w14:textId="77777777" w:rsidR="00DF4C90" w:rsidRPr="00CC34F5" w:rsidRDefault="00DF4C90" w:rsidP="00DF4C90">
      <w:pPr>
        <w:pStyle w:val="Ttulo2"/>
        <w:ind w:left="-142" w:right="-199" w:firstLine="850"/>
        <w:jc w:val="left"/>
        <w:rPr>
          <w:rFonts w:asciiTheme="minorHAnsi" w:hAnsiTheme="minorHAnsi" w:cstheme="minorHAnsi"/>
          <w:b w:val="0"/>
          <w:bCs/>
          <w:sz w:val="24"/>
          <w:szCs w:val="24"/>
        </w:rPr>
      </w:pPr>
      <w:r w:rsidRPr="00CC34F5">
        <w:rPr>
          <w:rFonts w:asciiTheme="minorHAnsi" w:hAnsiTheme="minorHAnsi" w:cstheme="minorHAnsi"/>
          <w:b w:val="0"/>
          <w:bCs/>
          <w:sz w:val="24"/>
          <w:szCs w:val="24"/>
        </w:rPr>
        <w:t>Endereço eletrônico</w:t>
      </w:r>
      <w:r w:rsidR="00E81C41" w:rsidRPr="00CC34F5">
        <w:rPr>
          <w:rFonts w:asciiTheme="minorHAnsi" w:hAnsiTheme="minorHAnsi" w:cstheme="minorHAnsi"/>
          <w:b w:val="0"/>
          <w:bCs/>
          <w:sz w:val="24"/>
          <w:szCs w:val="24"/>
        </w:rPr>
        <w:t xml:space="preserve"> (e-mail)</w:t>
      </w:r>
      <w:r w:rsidRPr="00CC34F5">
        <w:rPr>
          <w:rFonts w:asciiTheme="minorHAnsi" w:hAnsiTheme="minorHAnsi" w:cstheme="minorHAnsi"/>
          <w:b w:val="0"/>
          <w:bCs/>
          <w:sz w:val="24"/>
          <w:szCs w:val="24"/>
        </w:rPr>
        <w:t>:</w:t>
      </w:r>
    </w:p>
    <w:p w14:paraId="4687A64F"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5D03EEE1"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7AF00F37"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8" w:name="_Toc340425360"/>
      <w:r w:rsidRPr="00CC34F5">
        <w:rPr>
          <w:rFonts w:asciiTheme="minorHAnsi" w:hAnsiTheme="minorHAnsi" w:cstheme="minorHAnsi"/>
          <w:sz w:val="24"/>
          <w:szCs w:val="24"/>
        </w:rPr>
        <w:t>Estrutura e Afiliações</w:t>
      </w:r>
      <w:bookmarkEnd w:id="18"/>
      <w:r w:rsidRPr="00CC34F5">
        <w:rPr>
          <w:rFonts w:asciiTheme="minorHAnsi" w:hAnsiTheme="minorHAnsi" w:cstheme="minorHAnsi"/>
          <w:sz w:val="24"/>
          <w:szCs w:val="24"/>
        </w:rPr>
        <w:t xml:space="preserve"> </w:t>
      </w:r>
    </w:p>
    <w:p w14:paraId="6684BD3F" w14:textId="77777777" w:rsidR="00AE3976" w:rsidRPr="00CC34F5" w:rsidRDefault="00AE3976" w:rsidP="00AE3976">
      <w:pPr>
        <w:pStyle w:val="Recuodecorpodetexto"/>
        <w:ind w:left="0" w:firstLine="0"/>
        <w:rPr>
          <w:rFonts w:asciiTheme="minorHAnsi" w:hAnsiTheme="minorHAnsi" w:cstheme="minorHAnsi"/>
          <w:bCs/>
          <w:sz w:val="24"/>
        </w:rPr>
      </w:pPr>
    </w:p>
    <w:p w14:paraId="0D5CF4EE" w14:textId="36FD65B0" w:rsidR="00AE3976" w:rsidRPr="00CC34F5" w:rsidRDefault="00442138"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 xml:space="preserve">3.1 </w:t>
      </w:r>
      <w:proofErr w:type="spellStart"/>
      <w:r w:rsidR="00102935" w:rsidRPr="00CC34F5">
        <w:rPr>
          <w:rFonts w:asciiTheme="minorHAnsi" w:hAnsiTheme="minorHAnsi" w:cstheme="minorHAnsi"/>
          <w:bCs/>
          <w:sz w:val="24"/>
        </w:rPr>
        <w:t>Fornecer</w:t>
      </w:r>
      <w:proofErr w:type="spellEnd"/>
      <w:r w:rsidR="00AE3976" w:rsidRPr="00CC34F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177F5">
        <w:rPr>
          <w:rFonts w:asciiTheme="minorHAnsi" w:hAnsiTheme="minorHAnsi" w:cstheme="minorHAnsi"/>
          <w:bCs/>
          <w:sz w:val="24"/>
        </w:rPr>
        <w:t>ao DECOM</w:t>
      </w:r>
      <w:r w:rsidR="00AE3976" w:rsidRPr="00CC34F5">
        <w:rPr>
          <w:rFonts w:asciiTheme="minorHAnsi" w:hAnsiTheme="minorHAnsi" w:cstheme="minorHAnsi"/>
          <w:bCs/>
          <w:sz w:val="24"/>
        </w:rPr>
        <w:t xml:space="preserve">, perfeito entendimento das atividades descritas. </w:t>
      </w:r>
    </w:p>
    <w:p w14:paraId="422CF62C" w14:textId="77777777" w:rsidR="00AE3976" w:rsidRPr="00CC34F5" w:rsidRDefault="00AE3976" w:rsidP="00AE3976">
      <w:pPr>
        <w:pStyle w:val="Recuodecorpodetexto"/>
        <w:ind w:firstLine="0"/>
        <w:rPr>
          <w:rFonts w:asciiTheme="minorHAnsi" w:hAnsiTheme="minorHAnsi" w:cstheme="minorHAnsi"/>
          <w:bCs/>
          <w:sz w:val="24"/>
        </w:rPr>
      </w:pPr>
    </w:p>
    <w:p w14:paraId="51ECDA2A" w14:textId="77777777" w:rsidR="00AE3976"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3.2</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Informar todas as plantas de fabricação</w:t>
      </w:r>
      <w:r w:rsidR="00CE231C" w:rsidRPr="00CC34F5">
        <w:rPr>
          <w:rFonts w:asciiTheme="minorHAnsi" w:hAnsiTheme="minorHAnsi" w:cstheme="minorHAnsi"/>
          <w:bCs/>
          <w:sz w:val="24"/>
        </w:rPr>
        <w:t xml:space="preserve"> e dos</w:t>
      </w:r>
      <w:r w:rsidRPr="00CC34F5">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067A517B" w14:textId="77777777" w:rsidR="00AE3976" w:rsidRPr="00CC34F5" w:rsidRDefault="00AE3976" w:rsidP="00AE3976">
      <w:pPr>
        <w:pStyle w:val="Recuodecorpodetexto"/>
        <w:ind w:left="360" w:firstLine="0"/>
        <w:rPr>
          <w:rFonts w:asciiTheme="minorHAnsi" w:hAnsiTheme="minorHAnsi" w:cstheme="minorHAnsi"/>
          <w:bCs/>
          <w:sz w:val="24"/>
        </w:rPr>
      </w:pPr>
    </w:p>
    <w:p w14:paraId="1D949575" w14:textId="77777777" w:rsidR="00087990"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3.3</w:t>
      </w:r>
      <w:r w:rsidR="00442138" w:rsidRPr="00CC34F5">
        <w:rPr>
          <w:rFonts w:asciiTheme="minorHAnsi" w:hAnsiTheme="minorHAnsi" w:cstheme="minorHAnsi"/>
          <w:bCs/>
          <w:sz w:val="24"/>
        </w:rPr>
        <w:t xml:space="preserve"> </w:t>
      </w:r>
      <w:proofErr w:type="spellStart"/>
      <w:r w:rsidRPr="00CC34F5">
        <w:rPr>
          <w:rFonts w:asciiTheme="minorHAnsi" w:hAnsiTheme="minorHAnsi" w:cstheme="minorHAnsi"/>
          <w:bCs/>
          <w:sz w:val="24"/>
        </w:rPr>
        <w:t>Fornecer</w:t>
      </w:r>
      <w:proofErr w:type="spellEnd"/>
      <w:r w:rsidRPr="00CC34F5">
        <w:rPr>
          <w:rFonts w:asciiTheme="minorHAnsi" w:hAnsiTheme="minorHAnsi" w:cstheme="minorHAnsi"/>
          <w:bCs/>
          <w:sz w:val="24"/>
        </w:rPr>
        <w:t xml:space="preserve"> quadro organizacional da estrutura legal da empresa, incluindo todas as partes relacionadas. </w:t>
      </w:r>
      <w:r w:rsidR="00087990" w:rsidRPr="00CC34F5">
        <w:rPr>
          <w:rFonts w:asciiTheme="minorHAnsi" w:hAnsiTheme="minorHAnsi" w:cstheme="minorHAnsi"/>
          <w:bCs/>
          <w:sz w:val="24"/>
        </w:rPr>
        <w:t xml:space="preserve">Por partes relacionadas entende-se a vinculação entre pessoas nos seguintes casos: </w:t>
      </w:r>
    </w:p>
    <w:p w14:paraId="68365EB3" w14:textId="77777777" w:rsidR="00F51DEA" w:rsidRPr="00CC34F5" w:rsidRDefault="00F51DEA" w:rsidP="00F51DEA">
      <w:pPr>
        <w:pStyle w:val="TextosemFormatao"/>
        <w:spacing w:line="276" w:lineRule="auto"/>
        <w:jc w:val="both"/>
        <w:rPr>
          <w:rFonts w:asciiTheme="minorHAnsi" w:hAnsiTheme="minorHAnsi" w:cstheme="minorHAnsi"/>
          <w:sz w:val="24"/>
          <w:szCs w:val="24"/>
        </w:rPr>
      </w:pPr>
    </w:p>
    <w:p w14:paraId="08DBF7E2" w14:textId="77777777" w:rsidR="00F51DEA" w:rsidRPr="00CC34F5" w:rsidRDefault="00F51DEA" w:rsidP="00F51DEA">
      <w:pPr>
        <w:pStyle w:val="TextosemFormatao"/>
        <w:spacing w:line="276" w:lineRule="auto"/>
        <w:ind w:firstLine="705"/>
        <w:jc w:val="both"/>
        <w:rPr>
          <w:rFonts w:asciiTheme="minorHAnsi" w:hAnsiTheme="minorHAnsi" w:cstheme="minorHAnsi"/>
          <w:sz w:val="24"/>
          <w:szCs w:val="24"/>
        </w:rPr>
      </w:pPr>
      <w:r w:rsidRPr="00CC34F5">
        <w:rPr>
          <w:rFonts w:asciiTheme="minorHAnsi" w:hAnsiTheme="minorHAnsi" w:cstheme="minorHAnsi"/>
          <w:sz w:val="24"/>
          <w:szCs w:val="24"/>
        </w:rPr>
        <w:t xml:space="preserve">I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uma delas ocupa cargos de responsabilidade ou direção em uma empresa da outra; </w:t>
      </w:r>
    </w:p>
    <w:p w14:paraId="79C1606E"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estão legalmente reconhecidas como associadas em negócios; </w:t>
      </w:r>
    </w:p>
    <w:p w14:paraId="0A9D592B"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III - se têm relação de empregador e empregado; </w:t>
      </w:r>
    </w:p>
    <w:p w14:paraId="51728E2D"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IV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uma pessoa tem, direta ou indiretamente, a propriedade, o controle ou a posse de 5% ou mais das ações e títulos em circulação ou com direito a voto de ambas; </w:t>
      </w:r>
    </w:p>
    <w:p w14:paraId="32C54018"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uma delas controla direta ou indiretamente a outra; </w:t>
      </w:r>
    </w:p>
    <w:p w14:paraId="5438BA33"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ambas as pessoas são controladas direta ou indiretamente por uma terceira; </w:t>
      </w:r>
    </w:p>
    <w:p w14:paraId="1F4C1C6F"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VII - se juntas controlam direta ou indiretamente uma terceira pessoa; </w:t>
      </w:r>
    </w:p>
    <w:p w14:paraId="45EB8300"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lastRenderedPageBreak/>
        <w:t>VIII - se são da mesma família; ou</w:t>
      </w:r>
    </w:p>
    <w:p w14:paraId="770D6512"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IX - </w:t>
      </w:r>
      <w:proofErr w:type="gramStart"/>
      <w:r w:rsidRPr="00CC34F5">
        <w:rPr>
          <w:rFonts w:asciiTheme="minorHAnsi" w:hAnsiTheme="minorHAnsi" w:cstheme="minorHAnsi"/>
          <w:sz w:val="24"/>
          <w:szCs w:val="24"/>
        </w:rPr>
        <w:t>se</w:t>
      </w:r>
      <w:proofErr w:type="gramEnd"/>
      <w:r w:rsidRPr="00CC34F5">
        <w:rPr>
          <w:rFonts w:asciiTheme="minorHAnsi" w:hAnsiTheme="minorHAnsi" w:cstheme="minorHAnsi"/>
          <w:sz w:val="24"/>
          <w:szCs w:val="24"/>
        </w:rPr>
        <w:t xml:space="preserve"> há relação de dependência econômica, financeira ou tecnológica com clientes, fornecedores ou financiadores. </w:t>
      </w:r>
    </w:p>
    <w:p w14:paraId="57EB6E15" w14:textId="77777777" w:rsidR="00F51DEA" w:rsidRPr="00CC34F5" w:rsidDel="00F51DEA" w:rsidRDefault="00F51DEA" w:rsidP="00F51DEA">
      <w:pPr>
        <w:pStyle w:val="Recuodecorpodetexto"/>
        <w:ind w:left="0" w:firstLine="0"/>
        <w:rPr>
          <w:rFonts w:asciiTheme="minorHAnsi" w:hAnsiTheme="minorHAnsi" w:cstheme="minorHAnsi"/>
          <w:bCs/>
          <w:sz w:val="24"/>
          <w:szCs w:val="24"/>
        </w:rPr>
      </w:pPr>
    </w:p>
    <w:p w14:paraId="7DEAEFEB" w14:textId="77777777" w:rsidR="00AE3976" w:rsidRPr="00CC34F5" w:rsidRDefault="00AE3976" w:rsidP="00AE3976">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3.4 A empresa poderá apresentar informativo de divulgação que forneça, em detalhe, as informações solicitadas.</w:t>
      </w:r>
    </w:p>
    <w:p w14:paraId="390317D6" w14:textId="77777777" w:rsidR="00AE3976" w:rsidRPr="00CC34F5" w:rsidRDefault="00AE3976" w:rsidP="00AE3976">
      <w:pPr>
        <w:pStyle w:val="Recuodecorpodetexto"/>
        <w:ind w:left="0" w:firstLine="0"/>
        <w:rPr>
          <w:rFonts w:asciiTheme="minorHAnsi" w:hAnsiTheme="minorHAnsi" w:cstheme="minorHAnsi"/>
          <w:bCs/>
          <w:sz w:val="24"/>
        </w:rPr>
      </w:pPr>
    </w:p>
    <w:p w14:paraId="46B6442F" w14:textId="77777777" w:rsidR="00AE3976" w:rsidRPr="00CC34F5" w:rsidRDefault="00442138" w:rsidP="00442138">
      <w:pPr>
        <w:pStyle w:val="Recuodecorpodetexto"/>
        <w:tabs>
          <w:tab w:val="left" w:pos="3647"/>
        </w:tabs>
        <w:ind w:left="0" w:firstLine="0"/>
        <w:rPr>
          <w:rFonts w:asciiTheme="minorHAnsi" w:hAnsiTheme="minorHAnsi" w:cstheme="minorHAnsi"/>
          <w:b/>
          <w:bCs/>
          <w:sz w:val="24"/>
        </w:rPr>
      </w:pPr>
      <w:r w:rsidRPr="00CC34F5">
        <w:rPr>
          <w:rFonts w:asciiTheme="minorHAnsi" w:hAnsiTheme="minorHAnsi" w:cstheme="minorHAnsi"/>
          <w:b/>
          <w:bCs/>
          <w:sz w:val="24"/>
        </w:rPr>
        <w:t xml:space="preserve">        </w:t>
      </w:r>
      <w:r w:rsidR="007B7F07" w:rsidRPr="00CC34F5">
        <w:rPr>
          <w:rFonts w:asciiTheme="minorHAnsi" w:hAnsiTheme="minorHAnsi" w:cstheme="minorHAnsi"/>
          <w:b/>
          <w:bCs/>
          <w:sz w:val="24"/>
        </w:rPr>
        <w:t xml:space="preserve">4. </w:t>
      </w:r>
      <w:r w:rsidRPr="00CC34F5">
        <w:rPr>
          <w:rFonts w:asciiTheme="minorHAnsi" w:hAnsiTheme="minorHAnsi" w:cstheme="minorHAnsi"/>
          <w:b/>
          <w:bCs/>
          <w:sz w:val="24"/>
        </w:rPr>
        <w:t xml:space="preserve">  </w:t>
      </w:r>
      <w:r w:rsidR="00AE3976" w:rsidRPr="00CC34F5">
        <w:rPr>
          <w:rFonts w:asciiTheme="minorHAnsi" w:hAnsiTheme="minorHAnsi" w:cstheme="minorHAnsi"/>
          <w:b/>
          <w:bCs/>
          <w:sz w:val="24"/>
        </w:rPr>
        <w:t>Práticas Contáb</w:t>
      </w:r>
      <w:r w:rsidR="00AE3976" w:rsidRPr="00CC34F5">
        <w:rPr>
          <w:rFonts w:asciiTheme="minorHAnsi" w:hAnsiTheme="minorHAnsi" w:cstheme="minorHAnsi"/>
          <w:b/>
          <w:bCs/>
          <w:sz w:val="24"/>
          <w:szCs w:val="24"/>
        </w:rPr>
        <w:t xml:space="preserve">eis </w:t>
      </w:r>
      <w:r w:rsidR="00F65DE5" w:rsidRPr="00CC34F5">
        <w:rPr>
          <w:rFonts w:asciiTheme="minorHAnsi" w:hAnsiTheme="minorHAnsi" w:cstheme="minorHAnsi"/>
          <w:b/>
          <w:sz w:val="24"/>
          <w:szCs w:val="24"/>
        </w:rPr>
        <w:t>e Financeiras</w:t>
      </w:r>
    </w:p>
    <w:p w14:paraId="596297F0" w14:textId="77777777" w:rsidR="00AE3976" w:rsidRPr="00CC34F5" w:rsidRDefault="00AE3976" w:rsidP="00AE3976">
      <w:pPr>
        <w:pStyle w:val="Recuodecorpodetexto"/>
        <w:ind w:left="0" w:firstLine="0"/>
        <w:rPr>
          <w:rFonts w:asciiTheme="minorHAnsi" w:hAnsiTheme="minorHAnsi" w:cstheme="minorHAnsi"/>
          <w:bCs/>
          <w:sz w:val="24"/>
        </w:rPr>
      </w:pPr>
    </w:p>
    <w:p w14:paraId="366BBC5D" w14:textId="77777777" w:rsidR="00F65DE5" w:rsidRPr="00CC34F5" w:rsidRDefault="00A43B36"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 xml:space="preserve">4.1 </w:t>
      </w:r>
      <w:r w:rsidR="00F65DE5" w:rsidRPr="00CC34F5">
        <w:rPr>
          <w:rFonts w:asciiTheme="minorHAnsi" w:hAnsiTheme="minorHAnsi" w:cstheme="minorHAnsi"/>
          <w:bCs/>
          <w:sz w:val="24"/>
        </w:rPr>
        <w:t>Indicar como os dados da contabilidade financeira da empresa são sumarizados nos demonstrativos financeiros.</w:t>
      </w:r>
    </w:p>
    <w:p w14:paraId="5E25FE05" w14:textId="77777777" w:rsidR="00F65DE5" w:rsidRPr="00CC34F5" w:rsidRDefault="00F65DE5" w:rsidP="00F65DE5">
      <w:pPr>
        <w:pStyle w:val="PargrafodaLista"/>
        <w:ind w:left="0"/>
        <w:jc w:val="both"/>
        <w:rPr>
          <w:rFonts w:asciiTheme="minorHAnsi" w:hAnsiTheme="minorHAnsi" w:cstheme="minorHAnsi"/>
          <w:bCs/>
          <w:sz w:val="24"/>
        </w:rPr>
      </w:pPr>
    </w:p>
    <w:p w14:paraId="728EF588" w14:textId="77777777" w:rsidR="00F65DE5" w:rsidRPr="00CC34F5" w:rsidRDefault="00F65DE5"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4.</w:t>
      </w:r>
      <w:r w:rsidR="00A43B36" w:rsidRPr="00CC34F5">
        <w:rPr>
          <w:rFonts w:asciiTheme="minorHAnsi" w:hAnsiTheme="minorHAnsi" w:cstheme="minorHAnsi"/>
          <w:bCs/>
          <w:sz w:val="24"/>
        </w:rPr>
        <w:t>2 E</w:t>
      </w:r>
      <w:r w:rsidRPr="00CC34F5">
        <w:rPr>
          <w:rFonts w:asciiTheme="minorHAnsi" w:hAnsiTheme="minorHAnsi" w:cstheme="minorHAnsi"/>
          <w:bCs/>
          <w:sz w:val="24"/>
        </w:rPr>
        <w:t>xplicar detalhadamente como são registradas</w:t>
      </w:r>
      <w:r w:rsidR="001E66CA" w:rsidRPr="00CC34F5">
        <w:rPr>
          <w:rFonts w:asciiTheme="minorHAnsi" w:hAnsiTheme="minorHAnsi" w:cstheme="minorHAnsi"/>
          <w:bCs/>
          <w:sz w:val="24"/>
        </w:rPr>
        <w:t xml:space="preserve"> as</w:t>
      </w:r>
      <w:r w:rsidRPr="00CC34F5">
        <w:rPr>
          <w:rFonts w:asciiTheme="minorHAnsi" w:hAnsiTheme="minorHAnsi" w:cstheme="minorHAnsi"/>
          <w:bCs/>
          <w:sz w:val="24"/>
        </w:rPr>
        <w:t xml:space="preserve"> vendas da empresa, informando todos os livros contábeis utilizados para esse fim.</w:t>
      </w:r>
    </w:p>
    <w:p w14:paraId="716E5BF0" w14:textId="77777777" w:rsidR="00AE3976" w:rsidRPr="00CC34F5" w:rsidRDefault="00AE3976" w:rsidP="00AE3976">
      <w:pPr>
        <w:pStyle w:val="Recuodecorpodetexto"/>
        <w:ind w:left="0" w:firstLine="0"/>
        <w:rPr>
          <w:rFonts w:asciiTheme="minorHAnsi" w:hAnsiTheme="minorHAnsi" w:cstheme="minorHAnsi"/>
          <w:bCs/>
          <w:sz w:val="24"/>
        </w:rPr>
      </w:pPr>
    </w:p>
    <w:p w14:paraId="31C9F80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4.3</w:t>
      </w:r>
      <w:r w:rsidR="00F51DEA" w:rsidRPr="00CC34F5">
        <w:rPr>
          <w:rFonts w:asciiTheme="minorHAnsi" w:hAnsiTheme="minorHAnsi" w:cstheme="minorHAnsi"/>
          <w:bCs/>
          <w:sz w:val="24"/>
        </w:rPr>
        <w:t xml:space="preserve"> </w:t>
      </w:r>
      <w:r w:rsidR="002B5291" w:rsidRPr="00CC34F5">
        <w:rPr>
          <w:rFonts w:asciiTheme="minorHAnsi" w:hAnsiTheme="minorHAnsi" w:cstheme="minorHAnsi"/>
          <w:bCs/>
          <w:sz w:val="24"/>
        </w:rPr>
        <w:t>Descrever o sistema contábil de custo adotado pela empresa e como são classificados, alocados, agregados e registrados os custos incorridos na</w:t>
      </w:r>
      <w:r w:rsidR="00F51DEA" w:rsidRPr="00CC34F5">
        <w:rPr>
          <w:rFonts w:asciiTheme="minorHAnsi" w:hAnsiTheme="minorHAnsi" w:cstheme="minorHAnsi"/>
          <w:bCs/>
          <w:sz w:val="24"/>
        </w:rPr>
        <w:t xml:space="preserve"> fabricação</w:t>
      </w:r>
      <w:r w:rsidR="002B5291" w:rsidRPr="00CC34F5">
        <w:rPr>
          <w:rFonts w:asciiTheme="minorHAnsi" w:hAnsiTheme="minorHAnsi" w:cstheme="minorHAnsi"/>
          <w:bCs/>
          <w:sz w:val="24"/>
        </w:rPr>
        <w:t>. A descrição deve ser apresentada de forma narrativa e acompanhada de fluxograma.</w:t>
      </w:r>
    </w:p>
    <w:p w14:paraId="2C3C14E8" w14:textId="77777777" w:rsidR="00AE3976" w:rsidRPr="00CC34F5" w:rsidRDefault="00AE3976" w:rsidP="00AE3976">
      <w:pPr>
        <w:pStyle w:val="Recuodecorpodetexto"/>
        <w:ind w:left="0" w:firstLine="0"/>
        <w:rPr>
          <w:rFonts w:asciiTheme="minorHAnsi" w:hAnsiTheme="minorHAnsi" w:cstheme="minorHAnsi"/>
          <w:bCs/>
          <w:sz w:val="24"/>
        </w:rPr>
      </w:pPr>
    </w:p>
    <w:p w14:paraId="17FADA4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4.4 </w:t>
      </w:r>
      <w:r w:rsidR="002B5291" w:rsidRPr="00CC34F5">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D93BE84" w14:textId="77777777" w:rsidR="00AE3976" w:rsidRPr="00CC34F5" w:rsidRDefault="00AE3976" w:rsidP="00AE3976">
      <w:pPr>
        <w:pStyle w:val="Recuodecorpodetexto"/>
        <w:ind w:left="0" w:firstLine="0"/>
        <w:rPr>
          <w:rFonts w:asciiTheme="minorHAnsi" w:hAnsiTheme="minorHAnsi" w:cstheme="minorHAnsi"/>
          <w:bCs/>
          <w:sz w:val="24"/>
        </w:rPr>
      </w:pPr>
    </w:p>
    <w:p w14:paraId="78008BB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4.5 </w:t>
      </w:r>
      <w:r w:rsidR="00AE3976" w:rsidRPr="00CC34F5">
        <w:rPr>
          <w:rFonts w:asciiTheme="minorHAnsi" w:hAnsiTheme="minorHAnsi" w:cstheme="minorHAnsi"/>
          <w:bCs/>
          <w:sz w:val="24"/>
        </w:rPr>
        <w:t>Apresentar o plano de contas completo.</w:t>
      </w:r>
    </w:p>
    <w:p w14:paraId="47FBF8EA" w14:textId="77777777" w:rsidR="00F51DEA" w:rsidRPr="00CC34F5" w:rsidRDefault="00F51DEA" w:rsidP="007B7F07">
      <w:pPr>
        <w:pStyle w:val="Recuodecorpodetexto"/>
        <w:ind w:left="0" w:firstLine="705"/>
        <w:rPr>
          <w:rFonts w:asciiTheme="minorHAnsi" w:hAnsiTheme="minorHAnsi" w:cstheme="minorHAnsi"/>
          <w:bCs/>
          <w:sz w:val="24"/>
        </w:rPr>
      </w:pPr>
    </w:p>
    <w:p w14:paraId="28890D57" w14:textId="77777777" w:rsidR="00F51DEA" w:rsidRPr="00CC34F5" w:rsidRDefault="00F51DEA"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4.6 Apresentar as demonstrações financeiras da empresa e anexar os balancetes sintéticos para cada um dos períodos de dano.</w:t>
      </w:r>
    </w:p>
    <w:p w14:paraId="2CD17E66" w14:textId="77777777" w:rsidR="00AE3976" w:rsidRPr="00CC34F5" w:rsidRDefault="00AE3976" w:rsidP="00AE3976">
      <w:pPr>
        <w:pStyle w:val="Recuodecorpodetexto"/>
        <w:ind w:left="0" w:firstLine="0"/>
        <w:rPr>
          <w:rFonts w:asciiTheme="minorHAnsi" w:hAnsiTheme="minorHAnsi" w:cstheme="minorHAnsi"/>
          <w:bCs/>
          <w:sz w:val="24"/>
        </w:rPr>
      </w:pPr>
    </w:p>
    <w:p w14:paraId="7BEAE6F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w:t>
      </w:r>
      <w:r w:rsidR="00F51DEA" w:rsidRPr="00CC34F5">
        <w:rPr>
          <w:rFonts w:asciiTheme="minorHAnsi" w:hAnsiTheme="minorHAnsi" w:cstheme="minorHAnsi"/>
          <w:bCs/>
          <w:sz w:val="24"/>
        </w:rPr>
        <w:t>7</w:t>
      </w:r>
      <w:r w:rsidRPr="00CC34F5">
        <w:rPr>
          <w:rFonts w:asciiTheme="minorHAnsi" w:hAnsiTheme="minorHAnsi" w:cstheme="minorHAnsi"/>
          <w:bCs/>
          <w:sz w:val="24"/>
        </w:rPr>
        <w:t xml:space="preserve"> </w:t>
      </w:r>
      <w:r w:rsidR="00AE3976" w:rsidRPr="00CC34F5">
        <w:rPr>
          <w:rFonts w:asciiTheme="minorHAnsi" w:hAnsiTheme="minorHAnsi" w:cstheme="minorHAnsi"/>
          <w:bCs/>
          <w:sz w:val="24"/>
        </w:rPr>
        <w:t xml:space="preserve">Informar o </w:t>
      </w:r>
      <w:r w:rsidR="00AE3976" w:rsidRPr="00CC34F5">
        <w:rPr>
          <w:rFonts w:asciiTheme="minorHAnsi" w:hAnsiTheme="minorHAnsi" w:cstheme="minorHAnsi"/>
          <w:b/>
          <w:bCs/>
          <w:sz w:val="24"/>
        </w:rPr>
        <w:t>software</w:t>
      </w:r>
      <w:r w:rsidR="00AE3976" w:rsidRPr="00CC34F5">
        <w:rPr>
          <w:rFonts w:asciiTheme="minorHAnsi" w:hAnsiTheme="minorHAnsi" w:cstheme="minorHAnsi"/>
          <w:bCs/>
          <w:sz w:val="24"/>
        </w:rPr>
        <w:t xml:space="preserve"> contábil utilizado (ex.: SAP, Oracle, Datasul, etc.)</w:t>
      </w:r>
    </w:p>
    <w:p w14:paraId="7DAAAE39" w14:textId="77777777" w:rsidR="00EA7BE6" w:rsidRPr="00CC34F5" w:rsidRDefault="007F50E9" w:rsidP="00AE3976">
      <w:pPr>
        <w:rPr>
          <w:rFonts w:asciiTheme="minorHAnsi" w:hAnsiTheme="minorHAnsi" w:cstheme="minorHAnsi"/>
          <w:szCs w:val="24"/>
        </w:rPr>
      </w:pPr>
      <w:r w:rsidRPr="00CC34F5">
        <w:rPr>
          <w:rFonts w:asciiTheme="minorHAnsi" w:hAnsiTheme="minorHAnsi" w:cstheme="minorHAnsi"/>
        </w:rPr>
        <w:br w:type="page"/>
      </w:r>
    </w:p>
    <w:p w14:paraId="17EAB885" w14:textId="77777777" w:rsidR="00717CB0" w:rsidRPr="00CC34F5" w:rsidRDefault="00717CB0" w:rsidP="00717CB0">
      <w:pPr>
        <w:pStyle w:val="Ttulo1"/>
        <w:pBdr>
          <w:top w:val="single" w:sz="6" w:space="0" w:color="auto"/>
        </w:pBdr>
        <w:rPr>
          <w:rFonts w:asciiTheme="minorHAnsi" w:hAnsiTheme="minorHAnsi" w:cstheme="minorHAnsi"/>
        </w:rPr>
      </w:pPr>
      <w:bookmarkStart w:id="19" w:name="_Toc340425362"/>
      <w:r w:rsidRPr="00CC34F5">
        <w:rPr>
          <w:rFonts w:asciiTheme="minorHAnsi" w:hAnsiTheme="minorHAnsi" w:cstheme="minorHAnsi"/>
        </w:rPr>
        <w:lastRenderedPageBreak/>
        <w:t>II – PRODUTO OBJETO DA INVESTIGAÇÃO</w:t>
      </w:r>
      <w:bookmarkEnd w:id="19"/>
    </w:p>
    <w:p w14:paraId="22B58AE1" w14:textId="77777777" w:rsidR="00717CB0" w:rsidRPr="00CC34F5" w:rsidRDefault="00717CB0" w:rsidP="00717CB0">
      <w:pPr>
        <w:pStyle w:val="Recuodecorpodetexto"/>
        <w:ind w:left="0" w:firstLine="0"/>
        <w:jc w:val="left"/>
        <w:rPr>
          <w:rFonts w:asciiTheme="minorHAnsi" w:hAnsiTheme="minorHAnsi" w:cstheme="minorHAnsi"/>
          <w:b/>
          <w:bCs/>
          <w:sz w:val="24"/>
        </w:rPr>
      </w:pPr>
    </w:p>
    <w:p w14:paraId="299D94EF" w14:textId="77777777" w:rsidR="00717CB0" w:rsidRPr="00CC34F5" w:rsidRDefault="00717CB0" w:rsidP="00717CB0">
      <w:pPr>
        <w:pStyle w:val="Recuodecorpodetexto"/>
        <w:ind w:left="0" w:firstLine="0"/>
        <w:jc w:val="left"/>
        <w:rPr>
          <w:rFonts w:asciiTheme="minorHAnsi" w:hAnsiTheme="minorHAnsi" w:cstheme="minorHAnsi"/>
          <w:b/>
          <w:bCs/>
          <w:sz w:val="24"/>
          <w:szCs w:val="24"/>
        </w:rPr>
      </w:pPr>
    </w:p>
    <w:p w14:paraId="1D675B56"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r w:rsidRPr="00CC34F5">
        <w:rPr>
          <w:rFonts w:asciiTheme="minorHAnsi" w:hAnsiTheme="minorHAnsi" w:cstheme="minorHAnsi"/>
          <w:b/>
          <w:bCs/>
          <w:sz w:val="24"/>
          <w:szCs w:val="24"/>
        </w:rPr>
        <w:t>Produto objeto da investigação:</w:t>
      </w:r>
    </w:p>
    <w:p w14:paraId="2127A2CC"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p>
    <w:p w14:paraId="089D3A90" w14:textId="0E3769A0" w:rsidR="00205634" w:rsidRPr="00CC34F5" w:rsidRDefault="00205634" w:rsidP="00205634">
      <w:pPr>
        <w:jc w:val="both"/>
        <w:rPr>
          <w:rFonts w:asciiTheme="minorHAnsi" w:hAnsiTheme="minorHAnsi" w:cstheme="minorHAnsi"/>
          <w:sz w:val="24"/>
          <w:szCs w:val="24"/>
        </w:rPr>
      </w:pPr>
      <w:r w:rsidRPr="00CC34F5">
        <w:rPr>
          <w:rFonts w:asciiTheme="minorHAnsi" w:hAnsiTheme="minorHAnsi" w:cstheme="minorHAnsi"/>
          <w:b/>
          <w:sz w:val="24"/>
          <w:szCs w:val="24"/>
        </w:rPr>
        <w:t>i)</w:t>
      </w:r>
      <w:r w:rsidRPr="00CC34F5">
        <w:rPr>
          <w:rFonts w:asciiTheme="minorHAnsi" w:hAnsiTheme="minorHAnsi" w:cstheme="minorHAnsi"/>
          <w:b/>
          <w:color w:val="FF0000"/>
          <w:sz w:val="24"/>
          <w:szCs w:val="24"/>
        </w:rPr>
        <w:tab/>
      </w:r>
      <w:r w:rsidR="00941B74" w:rsidRPr="00A62ACA">
        <w:rPr>
          <w:rFonts w:asciiTheme="minorHAnsi" w:hAnsiTheme="minorHAnsi" w:cstheme="minorHAnsi"/>
          <w:bCs/>
          <w:sz w:val="24"/>
          <w:szCs w:val="24"/>
        </w:rPr>
        <w:t xml:space="preserve">Aços </w:t>
      </w:r>
      <w:proofErr w:type="spellStart"/>
      <w:r w:rsidR="00941B74" w:rsidRPr="00A62ACA">
        <w:rPr>
          <w:rFonts w:asciiTheme="minorHAnsi" w:hAnsiTheme="minorHAnsi" w:cstheme="minorHAnsi"/>
          <w:bCs/>
          <w:sz w:val="24"/>
          <w:szCs w:val="24"/>
        </w:rPr>
        <w:t>pré</w:t>
      </w:r>
      <w:proofErr w:type="spellEnd"/>
      <w:r w:rsidR="00941B74" w:rsidRPr="00A62ACA">
        <w:rPr>
          <w:rFonts w:asciiTheme="minorHAnsi" w:hAnsiTheme="minorHAnsi" w:cstheme="minorHAnsi"/>
          <w:bCs/>
          <w:sz w:val="24"/>
          <w:szCs w:val="24"/>
        </w:rPr>
        <w:t xml:space="preserve">-pintados, comumente classificados nos subitens da Nomenclatura Comum do Mercosul – NCM </w:t>
      </w:r>
      <w:r w:rsidR="00941B74" w:rsidRPr="00A62ACA">
        <w:rPr>
          <w:rFonts w:asciiTheme="minorHAnsi" w:hAnsiTheme="minorHAnsi" w:cstheme="minorHAnsi"/>
          <w:sz w:val="24"/>
          <w:szCs w:val="24"/>
        </w:rPr>
        <w:t xml:space="preserve">7210.70.10, 7210.70.20, 7212.40.10, 7212.40.21 e 7212.40.29, a partir de 01/07/2022, originários da China </w:t>
      </w:r>
      <w:r w:rsidR="00941B74" w:rsidRPr="00A62ACA">
        <w:rPr>
          <w:rFonts w:asciiTheme="minorHAnsi" w:hAnsiTheme="minorHAnsi" w:cstheme="minorHAnsi"/>
          <w:bCs/>
          <w:sz w:val="24"/>
          <w:szCs w:val="24"/>
        </w:rPr>
        <w:t>para o Brasil.</w:t>
      </w:r>
      <w:r w:rsidR="00941B74">
        <w:rPr>
          <w:rFonts w:asciiTheme="minorHAnsi" w:hAnsiTheme="minorHAnsi" w:cstheme="minorHAnsi"/>
          <w:bCs/>
          <w:sz w:val="24"/>
          <w:szCs w:val="24"/>
        </w:rPr>
        <w:t xml:space="preserve"> </w:t>
      </w:r>
      <w:r w:rsidR="00941B74" w:rsidRPr="00A62ACA">
        <w:rPr>
          <w:rFonts w:asciiTheme="minorHAnsi" w:hAnsiTheme="minorHAnsi" w:cstheme="minorHAnsi"/>
          <w:bCs/>
          <w:sz w:val="24"/>
          <w:szCs w:val="24"/>
        </w:rPr>
        <w:t xml:space="preserve">O produto </w:t>
      </w:r>
      <w:r w:rsidR="00941B74" w:rsidRPr="00A62ACA">
        <w:rPr>
          <w:rFonts w:asciiTheme="minorHAnsi" w:hAnsiTheme="minorHAnsi" w:cstheme="minorHAnsi"/>
          <w:sz w:val="24"/>
          <w:szCs w:val="24"/>
        </w:rPr>
        <w:t>objeto da investigação são planos laminados de aço carbono, revestidos em uma ou ambas as faces por camada de tinta, iguais ou diferenciadas por face, com substrato de aço baixo carbono revestido ou não, ou revestidos com plástico</w:t>
      </w:r>
      <w:r w:rsidR="00941B74">
        <w:rPr>
          <w:rFonts w:asciiTheme="minorHAnsi" w:hAnsiTheme="minorHAnsi" w:cstheme="minorHAnsi"/>
          <w:sz w:val="24"/>
          <w:szCs w:val="24"/>
        </w:rPr>
        <w:t>;</w:t>
      </w:r>
      <w:r w:rsidR="00941B74" w:rsidRPr="00A62ACA">
        <w:rPr>
          <w:rFonts w:asciiTheme="minorHAnsi" w:hAnsiTheme="minorHAnsi" w:cstheme="minorHAnsi"/>
          <w:sz w:val="24"/>
          <w:szCs w:val="24"/>
        </w:rPr>
        <w:t xml:space="preserve"> </w:t>
      </w:r>
      <w:r w:rsidR="00941B74">
        <w:rPr>
          <w:rFonts w:asciiTheme="minorHAnsi" w:hAnsiTheme="minorHAnsi" w:cstheme="minorHAnsi"/>
          <w:sz w:val="24"/>
          <w:szCs w:val="24"/>
        </w:rPr>
        <w:t>f</w:t>
      </w:r>
      <w:r w:rsidR="00941B74" w:rsidRPr="00A62ACA">
        <w:rPr>
          <w:rFonts w:asciiTheme="minorHAnsi" w:hAnsiTheme="minorHAnsi" w:cstheme="minorHAnsi"/>
          <w:sz w:val="24"/>
          <w:szCs w:val="24"/>
        </w:rPr>
        <w:t>ornecidos em bobinas ou chapas, com ou sem filme protetivo ou decorativo</w:t>
      </w:r>
      <w:r w:rsidRPr="00CC34F5">
        <w:rPr>
          <w:rFonts w:asciiTheme="minorHAnsi" w:hAnsiTheme="minorHAnsi" w:cstheme="minorHAnsi"/>
          <w:sz w:val="24"/>
          <w:szCs w:val="24"/>
        </w:rPr>
        <w:t>.</w:t>
      </w:r>
    </w:p>
    <w:p w14:paraId="12DC609C" w14:textId="77777777" w:rsidR="00205634" w:rsidRPr="00CC34F5" w:rsidRDefault="00205634" w:rsidP="00205634">
      <w:pPr>
        <w:ind w:left="-142" w:right="-199"/>
        <w:jc w:val="both"/>
        <w:rPr>
          <w:rFonts w:asciiTheme="minorHAnsi" w:hAnsiTheme="minorHAnsi" w:cstheme="minorHAnsi"/>
          <w:sz w:val="24"/>
          <w:szCs w:val="24"/>
        </w:rPr>
      </w:pPr>
    </w:p>
    <w:p w14:paraId="2B73004A" w14:textId="77777777" w:rsidR="00205634" w:rsidRPr="00CC34F5" w:rsidRDefault="00205634" w:rsidP="00205634">
      <w:pPr>
        <w:ind w:left="-142" w:right="-199"/>
        <w:jc w:val="both"/>
        <w:rPr>
          <w:rFonts w:asciiTheme="minorHAnsi" w:hAnsiTheme="minorHAnsi" w:cstheme="minorHAnsi"/>
          <w:sz w:val="24"/>
          <w:szCs w:val="24"/>
        </w:rPr>
      </w:pPr>
    </w:p>
    <w:p w14:paraId="003F4F00" w14:textId="77777777" w:rsidR="00205634" w:rsidRPr="00CC34F5" w:rsidRDefault="00205634" w:rsidP="00205634">
      <w:pPr>
        <w:ind w:left="-142" w:right="-199"/>
        <w:jc w:val="both"/>
        <w:rPr>
          <w:rFonts w:asciiTheme="minorHAnsi" w:hAnsiTheme="minorHAnsi" w:cstheme="minorHAnsi"/>
          <w:sz w:val="24"/>
          <w:szCs w:val="24"/>
        </w:rPr>
      </w:pPr>
    </w:p>
    <w:p w14:paraId="17C67145" w14:textId="77777777" w:rsidR="00205634" w:rsidRPr="00CC34F5" w:rsidRDefault="00205634" w:rsidP="00205634">
      <w:pPr>
        <w:pStyle w:val="Recuodecorpodetexto"/>
        <w:ind w:left="-142" w:right="-199" w:firstLine="0"/>
        <w:rPr>
          <w:rFonts w:asciiTheme="minorHAnsi" w:hAnsiTheme="minorHAnsi" w:cstheme="minorHAnsi"/>
          <w:bCs/>
          <w:sz w:val="24"/>
          <w:szCs w:val="24"/>
        </w:rPr>
      </w:pPr>
      <w:proofErr w:type="spellStart"/>
      <w:r w:rsidRPr="00CC34F5">
        <w:rPr>
          <w:rFonts w:asciiTheme="minorHAnsi" w:hAnsiTheme="minorHAnsi" w:cstheme="minorHAnsi"/>
          <w:b/>
          <w:bCs/>
          <w:sz w:val="24"/>
          <w:szCs w:val="24"/>
        </w:rPr>
        <w:t>ii</w:t>
      </w:r>
      <w:proofErr w:type="spellEnd"/>
      <w:r w:rsidRPr="00CC34F5">
        <w:rPr>
          <w:rFonts w:asciiTheme="minorHAnsi" w:hAnsiTheme="minorHAnsi" w:cstheme="minorHAnsi"/>
          <w:b/>
          <w:bCs/>
          <w:sz w:val="24"/>
          <w:szCs w:val="24"/>
        </w:rPr>
        <w:t>)</w:t>
      </w:r>
      <w:r w:rsidRPr="00CC34F5">
        <w:rPr>
          <w:rFonts w:asciiTheme="minorHAnsi" w:hAnsiTheme="minorHAnsi" w:cstheme="minorHAnsi"/>
          <w:bCs/>
          <w:sz w:val="24"/>
          <w:szCs w:val="24"/>
        </w:rPr>
        <w:tab/>
        <w:t>Período de investigação de dumping:</w:t>
      </w:r>
    </w:p>
    <w:p w14:paraId="32F4155F"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0A378912" w14:textId="68A5B3D7" w:rsidR="00941B74" w:rsidRPr="00BF7D7A" w:rsidRDefault="00941B74" w:rsidP="00941B74">
      <w:pPr>
        <w:ind w:firstLine="708"/>
        <w:jc w:val="both"/>
        <w:rPr>
          <w:rFonts w:asciiTheme="minorHAnsi" w:hAnsiTheme="minorHAnsi" w:cstheme="minorHAnsi"/>
          <w:sz w:val="24"/>
          <w:szCs w:val="24"/>
        </w:rPr>
      </w:pPr>
      <w:bookmarkStart w:id="20" w:name="_Hlk141283224"/>
      <w:r w:rsidRPr="00BF7D7A">
        <w:rPr>
          <w:rFonts w:asciiTheme="minorHAnsi" w:hAnsiTheme="minorHAnsi" w:cstheme="minorHAnsi"/>
          <w:sz w:val="24"/>
          <w:szCs w:val="24"/>
        </w:rPr>
        <w:t>J</w:t>
      </w:r>
      <w:r>
        <w:rPr>
          <w:rFonts w:asciiTheme="minorHAnsi" w:hAnsiTheme="minorHAnsi" w:cstheme="minorHAnsi"/>
          <w:sz w:val="24"/>
          <w:szCs w:val="24"/>
        </w:rPr>
        <w:t>ulho de 20</w:t>
      </w:r>
      <w:ins w:id="21" w:author="Hearle Vieira Calvão" w:date="2024-03-15T13:33:00Z">
        <w:r w:rsidR="00917599">
          <w:rPr>
            <w:rFonts w:asciiTheme="minorHAnsi" w:hAnsiTheme="minorHAnsi" w:cstheme="minorHAnsi"/>
            <w:sz w:val="24"/>
            <w:szCs w:val="24"/>
          </w:rPr>
          <w:t>22</w:t>
        </w:r>
      </w:ins>
      <w:del w:id="22" w:author="Hearle Vieira Calvão" w:date="2024-03-15T13:33:00Z">
        <w:r w:rsidDel="00917599">
          <w:rPr>
            <w:rFonts w:asciiTheme="minorHAnsi" w:hAnsiTheme="minorHAnsi" w:cstheme="minorHAnsi"/>
            <w:sz w:val="24"/>
            <w:szCs w:val="24"/>
          </w:rPr>
          <w:delText>18</w:delText>
        </w:r>
      </w:del>
      <w:r w:rsidRPr="00BF7D7A">
        <w:rPr>
          <w:rFonts w:asciiTheme="minorHAnsi" w:hAnsiTheme="minorHAnsi" w:cstheme="minorHAnsi"/>
          <w:sz w:val="24"/>
          <w:szCs w:val="24"/>
        </w:rPr>
        <w:t xml:space="preserve"> a </w:t>
      </w:r>
      <w:r>
        <w:rPr>
          <w:rFonts w:asciiTheme="minorHAnsi" w:hAnsiTheme="minorHAnsi" w:cstheme="minorHAnsi"/>
          <w:sz w:val="24"/>
          <w:szCs w:val="24"/>
        </w:rPr>
        <w:t>junho</w:t>
      </w:r>
      <w:r w:rsidRPr="00BF7D7A">
        <w:rPr>
          <w:rFonts w:asciiTheme="minorHAnsi" w:hAnsiTheme="minorHAnsi" w:cstheme="minorHAnsi"/>
          <w:sz w:val="24"/>
          <w:szCs w:val="24"/>
        </w:rPr>
        <w:t xml:space="preserve"> de 202</w:t>
      </w:r>
      <w:r>
        <w:rPr>
          <w:rFonts w:asciiTheme="minorHAnsi" w:hAnsiTheme="minorHAnsi" w:cstheme="minorHAnsi"/>
          <w:sz w:val="24"/>
          <w:szCs w:val="24"/>
        </w:rPr>
        <w:t>3</w:t>
      </w:r>
    </w:p>
    <w:bookmarkEnd w:id="20"/>
    <w:p w14:paraId="58BED867" w14:textId="77777777" w:rsidR="00205634" w:rsidRPr="00CC34F5" w:rsidRDefault="00205634" w:rsidP="00205634">
      <w:pPr>
        <w:ind w:left="-142" w:right="-199"/>
        <w:jc w:val="both"/>
        <w:rPr>
          <w:rFonts w:asciiTheme="minorHAnsi" w:hAnsiTheme="minorHAnsi" w:cstheme="minorHAnsi"/>
          <w:b/>
          <w:sz w:val="24"/>
          <w:szCs w:val="24"/>
        </w:rPr>
      </w:pPr>
    </w:p>
    <w:p w14:paraId="2C80BBF0" w14:textId="77777777" w:rsidR="00205634" w:rsidRPr="00CC34F5" w:rsidRDefault="00205634" w:rsidP="00205634">
      <w:pPr>
        <w:ind w:left="-142" w:right="-199"/>
        <w:jc w:val="both"/>
        <w:rPr>
          <w:rFonts w:asciiTheme="minorHAnsi" w:hAnsiTheme="minorHAnsi" w:cstheme="minorHAnsi"/>
          <w:b/>
          <w:sz w:val="24"/>
          <w:szCs w:val="24"/>
        </w:rPr>
      </w:pPr>
    </w:p>
    <w:p w14:paraId="61B6BBD4" w14:textId="77777777" w:rsidR="00205634" w:rsidRPr="00CC34F5" w:rsidRDefault="00205634" w:rsidP="00205634">
      <w:pPr>
        <w:pStyle w:val="Recuodecorpodetexto"/>
        <w:ind w:left="-142" w:right="-199" w:firstLine="0"/>
        <w:rPr>
          <w:rFonts w:asciiTheme="minorHAnsi" w:hAnsiTheme="minorHAnsi" w:cstheme="minorHAnsi"/>
          <w:bCs/>
          <w:sz w:val="24"/>
          <w:szCs w:val="24"/>
        </w:rPr>
      </w:pPr>
      <w:proofErr w:type="spellStart"/>
      <w:r w:rsidRPr="00CC34F5">
        <w:rPr>
          <w:rFonts w:asciiTheme="minorHAnsi" w:hAnsiTheme="minorHAnsi" w:cstheme="minorHAnsi"/>
          <w:b/>
          <w:bCs/>
          <w:sz w:val="24"/>
          <w:szCs w:val="24"/>
        </w:rPr>
        <w:t>iii</w:t>
      </w:r>
      <w:proofErr w:type="spellEnd"/>
      <w:r w:rsidRPr="00CC34F5">
        <w:rPr>
          <w:rFonts w:asciiTheme="minorHAnsi" w:hAnsiTheme="minorHAnsi" w:cstheme="minorHAnsi"/>
          <w:b/>
          <w:bCs/>
          <w:sz w:val="24"/>
          <w:szCs w:val="24"/>
        </w:rPr>
        <w:t>)</w:t>
      </w:r>
      <w:r w:rsidRPr="00CC34F5">
        <w:rPr>
          <w:rFonts w:asciiTheme="minorHAnsi" w:hAnsiTheme="minorHAnsi" w:cstheme="minorHAnsi"/>
          <w:b/>
          <w:bCs/>
          <w:sz w:val="24"/>
          <w:szCs w:val="24"/>
        </w:rPr>
        <w:tab/>
      </w:r>
      <w:r w:rsidRPr="00CC34F5">
        <w:rPr>
          <w:rFonts w:asciiTheme="minorHAnsi" w:hAnsiTheme="minorHAnsi" w:cstheme="minorHAnsi"/>
          <w:bCs/>
          <w:sz w:val="24"/>
          <w:szCs w:val="24"/>
        </w:rPr>
        <w:t>Período de investigação de dano:</w:t>
      </w:r>
    </w:p>
    <w:p w14:paraId="3A50A575"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42E8537E" w14:textId="5BE5A240" w:rsidR="00205634" w:rsidRPr="00CC34F5" w:rsidRDefault="00941B74" w:rsidP="00205634">
      <w:pPr>
        <w:ind w:left="-142" w:right="-199"/>
        <w:jc w:val="both"/>
        <w:rPr>
          <w:rFonts w:asciiTheme="minorHAnsi" w:hAnsiTheme="minorHAnsi" w:cstheme="minorHAnsi"/>
          <w:sz w:val="24"/>
          <w:szCs w:val="24"/>
        </w:rPr>
      </w:pPr>
      <w:r w:rsidRPr="00A62ACA">
        <w:rPr>
          <w:rFonts w:asciiTheme="minorHAnsi" w:hAnsiTheme="minorHAnsi" w:cstheme="minorHAnsi"/>
          <w:sz w:val="24"/>
          <w:szCs w:val="24"/>
        </w:rPr>
        <w:t>Julho de 2018 a junho de 2023, dividido em cinco períodos conforme abaixo</w:t>
      </w:r>
      <w:r w:rsidR="00205634" w:rsidRPr="00CC34F5">
        <w:rPr>
          <w:rFonts w:asciiTheme="minorHAnsi" w:hAnsiTheme="minorHAnsi" w:cstheme="minorHAnsi"/>
          <w:sz w:val="24"/>
          <w:szCs w:val="24"/>
        </w:rPr>
        <w:t>:</w:t>
      </w:r>
    </w:p>
    <w:p w14:paraId="65D7E861"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75007392" w14:textId="77777777" w:rsidR="00941B74" w:rsidRPr="00A62ACA" w:rsidRDefault="00941B74" w:rsidP="00941B74">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A62ACA">
        <w:rPr>
          <w:rFonts w:asciiTheme="minorHAnsi" w:hAnsiTheme="minorHAnsi" w:cstheme="minorHAnsi"/>
          <w:b w:val="0"/>
          <w:szCs w:val="24"/>
        </w:rPr>
        <w:t xml:space="preserve">P1 – </w:t>
      </w:r>
      <w:bookmarkStart w:id="23" w:name="_Hlk158132481"/>
      <w:r w:rsidRPr="00A62ACA">
        <w:rPr>
          <w:rFonts w:asciiTheme="minorHAnsi" w:hAnsiTheme="minorHAnsi" w:cstheme="minorHAnsi"/>
          <w:b w:val="0"/>
          <w:szCs w:val="24"/>
        </w:rPr>
        <w:t>julho de 2018 a junho de 2019</w:t>
      </w:r>
      <w:bookmarkEnd w:id="23"/>
    </w:p>
    <w:p w14:paraId="2D5E912A" w14:textId="77777777" w:rsidR="00941B74" w:rsidRPr="00A62ACA" w:rsidRDefault="00941B74" w:rsidP="00941B74">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A62ACA">
        <w:rPr>
          <w:rFonts w:asciiTheme="minorHAnsi" w:hAnsiTheme="minorHAnsi" w:cstheme="minorHAnsi"/>
          <w:b w:val="0"/>
          <w:szCs w:val="24"/>
        </w:rPr>
        <w:t>P2 – julho de 2019 a junho de 2020</w:t>
      </w:r>
    </w:p>
    <w:p w14:paraId="1FF3CC1B" w14:textId="77777777" w:rsidR="00941B74" w:rsidRPr="00A62ACA" w:rsidRDefault="00941B74" w:rsidP="00941B74">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A62ACA">
        <w:rPr>
          <w:rFonts w:asciiTheme="minorHAnsi" w:hAnsiTheme="minorHAnsi" w:cstheme="minorHAnsi"/>
          <w:b w:val="0"/>
          <w:szCs w:val="24"/>
        </w:rPr>
        <w:t>P3 – julho de 2020 a junho de 2021</w:t>
      </w:r>
    </w:p>
    <w:p w14:paraId="66E9E519" w14:textId="77777777" w:rsidR="00941B74" w:rsidRPr="00A62ACA" w:rsidRDefault="00941B74" w:rsidP="00941B74">
      <w:pPr>
        <w:pStyle w:val="Ttulo1"/>
        <w:pBdr>
          <w:top w:val="none" w:sz="0" w:space="0" w:color="auto"/>
          <w:left w:val="none" w:sz="0" w:space="0" w:color="auto"/>
          <w:bottom w:val="none" w:sz="0" w:space="0" w:color="auto"/>
          <w:right w:val="none" w:sz="0" w:space="0" w:color="auto"/>
        </w:pBdr>
        <w:ind w:firstLine="708"/>
        <w:jc w:val="left"/>
        <w:rPr>
          <w:rFonts w:asciiTheme="minorHAnsi" w:hAnsiTheme="minorHAnsi" w:cstheme="minorHAnsi"/>
          <w:b w:val="0"/>
          <w:szCs w:val="24"/>
        </w:rPr>
      </w:pPr>
      <w:r w:rsidRPr="00A62ACA">
        <w:rPr>
          <w:rFonts w:asciiTheme="minorHAnsi" w:hAnsiTheme="minorHAnsi" w:cstheme="minorHAnsi"/>
          <w:b w:val="0"/>
          <w:szCs w:val="24"/>
        </w:rPr>
        <w:t>P4 – julho de 2021 a junho de 2022</w:t>
      </w:r>
    </w:p>
    <w:p w14:paraId="3606E040" w14:textId="77777777" w:rsidR="00941B74" w:rsidRPr="00A62ACA" w:rsidRDefault="00941B74" w:rsidP="00941B74">
      <w:pPr>
        <w:ind w:firstLine="708"/>
        <w:jc w:val="both"/>
        <w:rPr>
          <w:rFonts w:asciiTheme="minorHAnsi" w:hAnsiTheme="minorHAnsi" w:cstheme="minorHAnsi"/>
          <w:sz w:val="24"/>
          <w:szCs w:val="24"/>
        </w:rPr>
      </w:pPr>
      <w:r w:rsidRPr="00A62ACA">
        <w:rPr>
          <w:rFonts w:asciiTheme="minorHAnsi" w:hAnsiTheme="minorHAnsi" w:cstheme="minorHAnsi"/>
          <w:sz w:val="24"/>
          <w:szCs w:val="24"/>
        </w:rPr>
        <w:t xml:space="preserve">P5 – </w:t>
      </w:r>
      <w:r w:rsidRPr="00A62ACA">
        <w:rPr>
          <w:rFonts w:asciiTheme="minorHAnsi" w:hAnsiTheme="minorHAnsi" w:cstheme="minorHAnsi"/>
          <w:bCs/>
          <w:sz w:val="24"/>
          <w:szCs w:val="24"/>
        </w:rPr>
        <w:t>julho de 2022 a junho de 2023</w:t>
      </w:r>
    </w:p>
    <w:p w14:paraId="511CEF5C" w14:textId="77777777" w:rsidR="00BF7C50" w:rsidRPr="00CC34F5" w:rsidRDefault="00BF7C50" w:rsidP="00717CB0">
      <w:pPr>
        <w:rPr>
          <w:rFonts w:asciiTheme="minorHAnsi" w:hAnsiTheme="minorHAnsi" w:cstheme="minorHAnsi"/>
          <w:snapToGrid/>
        </w:rPr>
      </w:pPr>
    </w:p>
    <w:p w14:paraId="5E178A91" w14:textId="77777777" w:rsidR="00BF7C50" w:rsidRPr="00CC34F5" w:rsidRDefault="00BF7C50" w:rsidP="00717CB0">
      <w:pPr>
        <w:rPr>
          <w:rFonts w:asciiTheme="minorHAnsi" w:hAnsiTheme="minorHAnsi" w:cstheme="minorHAnsi"/>
        </w:rPr>
      </w:pPr>
    </w:p>
    <w:p w14:paraId="482BB6F7" w14:textId="77777777" w:rsidR="00A6307D" w:rsidRPr="00CC34F5" w:rsidRDefault="00A6307D" w:rsidP="00A6307D">
      <w:pPr>
        <w:pStyle w:val="Ttulo1"/>
        <w:tabs>
          <w:tab w:val="left" w:pos="6663"/>
        </w:tabs>
        <w:rPr>
          <w:rFonts w:asciiTheme="minorHAnsi" w:hAnsiTheme="minorHAnsi" w:cstheme="minorHAnsi"/>
        </w:rPr>
      </w:pPr>
      <w:r w:rsidRPr="00CC34F5">
        <w:rPr>
          <w:rFonts w:asciiTheme="minorHAnsi" w:hAnsiTheme="minorHAnsi" w:cstheme="minorHAnsi"/>
        </w:rPr>
        <w:br w:type="page"/>
      </w:r>
      <w:r w:rsidR="003F56E3" w:rsidRPr="00CC34F5">
        <w:rPr>
          <w:rFonts w:asciiTheme="minorHAnsi" w:hAnsiTheme="minorHAnsi" w:cstheme="minorHAnsi"/>
          <w:szCs w:val="24"/>
        </w:rPr>
        <w:lastRenderedPageBreak/>
        <w:t>I</w:t>
      </w:r>
      <w:r w:rsidR="000E0A96" w:rsidRPr="00CC34F5">
        <w:rPr>
          <w:rFonts w:asciiTheme="minorHAnsi" w:hAnsiTheme="minorHAnsi" w:cstheme="minorHAnsi"/>
          <w:szCs w:val="24"/>
        </w:rPr>
        <w:t>II</w:t>
      </w:r>
      <w:r w:rsidRPr="00CC34F5">
        <w:rPr>
          <w:rFonts w:asciiTheme="minorHAnsi" w:hAnsiTheme="minorHAnsi" w:cstheme="minorHAnsi"/>
          <w:szCs w:val="24"/>
        </w:rPr>
        <w:t xml:space="preserve"> – PROCE</w:t>
      </w:r>
      <w:r w:rsidR="003F56E3" w:rsidRPr="00CC34F5">
        <w:rPr>
          <w:rFonts w:asciiTheme="minorHAnsi" w:hAnsiTheme="minorHAnsi" w:cstheme="minorHAnsi"/>
          <w:szCs w:val="24"/>
        </w:rPr>
        <w:t>SSO DE VENDA E DE DISTRIBUIÇÃO</w:t>
      </w:r>
    </w:p>
    <w:p w14:paraId="5016F6D9" w14:textId="77777777" w:rsidR="00365E96" w:rsidRPr="00CC34F5" w:rsidRDefault="00365E96" w:rsidP="00E46F23">
      <w:pPr>
        <w:rPr>
          <w:rFonts w:asciiTheme="minorHAnsi" w:hAnsiTheme="minorHAnsi" w:cstheme="minorHAnsi"/>
          <w:szCs w:val="24"/>
        </w:rPr>
      </w:pPr>
    </w:p>
    <w:p w14:paraId="1C08C9DC" w14:textId="77777777" w:rsidR="00E46F23"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CC34F5">
        <w:rPr>
          <w:rFonts w:asciiTheme="minorHAnsi" w:hAnsiTheme="minorHAnsi" w:cstheme="minorHAnsi"/>
          <w:sz w:val="24"/>
        </w:rPr>
        <w:t xml:space="preserve">. Caso positivo, </w:t>
      </w:r>
      <w:r w:rsidRPr="00CC34F5">
        <w:rPr>
          <w:rFonts w:asciiTheme="minorHAnsi" w:hAnsiTheme="minorHAnsi" w:cstheme="minorHAnsi"/>
          <w:sz w:val="24"/>
        </w:rPr>
        <w:t xml:space="preserve">especificar. </w:t>
      </w:r>
      <w:r w:rsidR="00F51DEA" w:rsidRPr="00CC34F5">
        <w:rPr>
          <w:rFonts w:asciiTheme="minorHAnsi" w:hAnsiTheme="minorHAnsi" w:cstheme="minorHAnsi"/>
          <w:sz w:val="24"/>
        </w:rPr>
        <w:t>No caso de vendas para distribuidores, informar se a empresa vende apenas para distribuidores autorizados.</w:t>
      </w:r>
    </w:p>
    <w:p w14:paraId="1834CD66" w14:textId="77777777" w:rsidR="00F51DEA" w:rsidRPr="00CC34F5" w:rsidRDefault="00F51DEA" w:rsidP="00F51DEA">
      <w:pPr>
        <w:jc w:val="both"/>
        <w:rPr>
          <w:rFonts w:asciiTheme="minorHAnsi" w:hAnsiTheme="minorHAnsi" w:cstheme="minorHAnsi"/>
          <w:sz w:val="24"/>
        </w:rPr>
      </w:pPr>
    </w:p>
    <w:p w14:paraId="3CB878AE" w14:textId="77777777" w:rsidR="00F51DEA" w:rsidRPr="00CC34F5" w:rsidRDefault="00F51DEA"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os termos de venda (</w:t>
      </w:r>
      <w:r w:rsidRPr="00CC34F5">
        <w:rPr>
          <w:rFonts w:asciiTheme="minorHAnsi" w:hAnsiTheme="minorHAnsi" w:cstheme="minorHAnsi"/>
          <w:b/>
          <w:sz w:val="24"/>
        </w:rPr>
        <w:t>spot</w:t>
      </w:r>
      <w:r w:rsidRPr="00CC34F5">
        <w:rPr>
          <w:rFonts w:asciiTheme="minorHAnsi" w:hAnsiTheme="minorHAnsi" w:cstheme="minorHAnsi"/>
          <w:sz w:val="24"/>
        </w:rPr>
        <w:t>, contrato, etc.). No caso de vendas mediante contrato, listar os clientes.</w:t>
      </w:r>
    </w:p>
    <w:p w14:paraId="0BFA6EA6" w14:textId="77777777" w:rsidR="00E46F23" w:rsidRPr="00CC34F5" w:rsidRDefault="00E46F23" w:rsidP="001A0ED6">
      <w:pPr>
        <w:tabs>
          <w:tab w:val="num" w:pos="709"/>
        </w:tabs>
        <w:jc w:val="both"/>
        <w:rPr>
          <w:rFonts w:asciiTheme="minorHAnsi" w:hAnsiTheme="minorHAnsi" w:cstheme="minorHAnsi"/>
          <w:sz w:val="24"/>
        </w:rPr>
      </w:pPr>
    </w:p>
    <w:p w14:paraId="21739C11"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Indicar a existência de diferentes tipos de embalagem </w:t>
      </w:r>
      <w:r w:rsidR="00F51DEA" w:rsidRPr="00CC34F5">
        <w:rPr>
          <w:rFonts w:asciiTheme="minorHAnsi" w:hAnsiTheme="minorHAnsi" w:cstheme="minorHAnsi"/>
          <w:sz w:val="24"/>
        </w:rPr>
        <w:t xml:space="preserve">(granel, tambor, </w:t>
      </w:r>
      <w:r w:rsidR="00F51DEA" w:rsidRPr="00CC34F5">
        <w:rPr>
          <w:rFonts w:asciiTheme="minorHAnsi" w:hAnsiTheme="minorHAnsi" w:cstheme="minorHAnsi"/>
          <w:b/>
          <w:sz w:val="24"/>
        </w:rPr>
        <w:t>big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bag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pallet</w:t>
      </w:r>
      <w:r w:rsidR="00F51DEA" w:rsidRPr="00CC34F5">
        <w:rPr>
          <w:rFonts w:asciiTheme="minorHAnsi" w:hAnsiTheme="minorHAnsi" w:cstheme="minorHAnsi"/>
          <w:i/>
          <w:sz w:val="24"/>
        </w:rPr>
        <w:t xml:space="preserve">, </w:t>
      </w:r>
      <w:r w:rsidR="00F51DEA" w:rsidRPr="00CC34F5">
        <w:rPr>
          <w:rFonts w:asciiTheme="minorHAnsi" w:hAnsiTheme="minorHAnsi" w:cstheme="minorHAnsi"/>
          <w:sz w:val="24"/>
        </w:rPr>
        <w:t xml:space="preserve">etc.) </w:t>
      </w:r>
      <w:r w:rsidRPr="00CC34F5">
        <w:rPr>
          <w:rFonts w:asciiTheme="minorHAnsi" w:hAnsiTheme="minorHAnsi" w:cstheme="minorHAnsi"/>
          <w:sz w:val="24"/>
        </w:rPr>
        <w:t>para o produto</w:t>
      </w:r>
      <w:r w:rsidR="003E63D9" w:rsidRPr="00CC34F5">
        <w:rPr>
          <w:rFonts w:asciiTheme="minorHAnsi" w:hAnsiTheme="minorHAnsi" w:cstheme="minorHAnsi"/>
          <w:sz w:val="24"/>
        </w:rPr>
        <w:t xml:space="preserve"> similar doméstico</w:t>
      </w:r>
      <w:r w:rsidR="00F51DEA" w:rsidRPr="00CC34F5">
        <w:rPr>
          <w:rFonts w:asciiTheme="minorHAnsi" w:hAnsiTheme="minorHAnsi" w:cstheme="minorHAnsi"/>
          <w:sz w:val="24"/>
        </w:rPr>
        <w:t>, assim como os volumes transportados normalmente por tipo de embalagem</w:t>
      </w:r>
      <w:r w:rsidR="003E63D9" w:rsidRPr="00CC34F5">
        <w:rPr>
          <w:rFonts w:asciiTheme="minorHAnsi" w:hAnsiTheme="minorHAnsi" w:cstheme="minorHAnsi"/>
          <w:sz w:val="24"/>
        </w:rPr>
        <w:t>.</w:t>
      </w:r>
      <w:r w:rsidRPr="00CC34F5">
        <w:rPr>
          <w:rFonts w:asciiTheme="minorHAnsi" w:hAnsiTheme="minorHAnsi" w:cstheme="minorHAnsi"/>
          <w:sz w:val="24"/>
        </w:rPr>
        <w:t xml:space="preserve"> </w:t>
      </w:r>
    </w:p>
    <w:p w14:paraId="6B36EFC5" w14:textId="77777777" w:rsidR="001A0ED6" w:rsidRPr="00CC34F5" w:rsidRDefault="001A0ED6" w:rsidP="001A0ED6">
      <w:pPr>
        <w:tabs>
          <w:tab w:val="num" w:pos="709"/>
        </w:tabs>
        <w:jc w:val="both"/>
        <w:rPr>
          <w:rFonts w:asciiTheme="minorHAnsi" w:hAnsiTheme="minorHAnsi" w:cstheme="minorHAnsi"/>
          <w:sz w:val="24"/>
        </w:rPr>
      </w:pPr>
    </w:p>
    <w:p w14:paraId="3599503A" w14:textId="77777777" w:rsidR="001A0ED6" w:rsidRPr="00CC34F5" w:rsidRDefault="001A0ED6"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E</w:t>
      </w:r>
      <w:r w:rsidR="00E46F23" w:rsidRPr="00CC34F5">
        <w:rPr>
          <w:rFonts w:asciiTheme="minorHAnsi" w:hAnsiTheme="minorHAnsi" w:cstheme="minorHAnsi"/>
          <w:sz w:val="24"/>
        </w:rPr>
        <w:t>xplicar de que forma a empresa classifica em s</w:t>
      </w:r>
      <w:smartTag w:uri="urn:schemas-microsoft-com:office:smarttags" w:element="PersonName">
        <w:r w:rsidR="00E46F23" w:rsidRPr="00CC34F5">
          <w:rPr>
            <w:rFonts w:asciiTheme="minorHAnsi" w:hAnsiTheme="minorHAnsi" w:cstheme="minorHAnsi"/>
            <w:sz w:val="24"/>
          </w:rPr>
          <w:t>eu</w:t>
        </w:r>
      </w:smartTag>
      <w:r w:rsidR="00E46F23" w:rsidRPr="00CC34F5">
        <w:rPr>
          <w:rFonts w:asciiTheme="minorHAnsi" w:hAnsiTheme="minorHAnsi" w:cstheme="minorHAnsi"/>
          <w:sz w:val="24"/>
        </w:rPr>
        <w:t>s registros as exportaç</w:t>
      </w:r>
      <w:r w:rsidR="00673B00" w:rsidRPr="00CC34F5">
        <w:rPr>
          <w:rFonts w:asciiTheme="minorHAnsi" w:hAnsiTheme="minorHAnsi" w:cstheme="minorHAnsi"/>
          <w:sz w:val="24"/>
        </w:rPr>
        <w:t>ões</w:t>
      </w:r>
      <w:r w:rsidR="00E46F23" w:rsidRPr="00CC34F5">
        <w:rPr>
          <w:rFonts w:asciiTheme="minorHAnsi" w:hAnsiTheme="minorHAnsi" w:cstheme="minorHAnsi"/>
          <w:sz w:val="24"/>
        </w:rPr>
        <w:t xml:space="preserve"> ou </w:t>
      </w:r>
      <w:r w:rsidR="00673B00" w:rsidRPr="00CC34F5">
        <w:rPr>
          <w:rFonts w:asciiTheme="minorHAnsi" w:hAnsiTheme="minorHAnsi" w:cstheme="minorHAnsi"/>
          <w:sz w:val="24"/>
        </w:rPr>
        <w:t xml:space="preserve">vendas </w:t>
      </w:r>
      <w:r w:rsidR="00E46F23" w:rsidRPr="00CC34F5">
        <w:rPr>
          <w:rFonts w:asciiTheme="minorHAnsi" w:hAnsiTheme="minorHAnsi" w:cstheme="minorHAnsi"/>
          <w:sz w:val="24"/>
        </w:rPr>
        <w:t xml:space="preserve">realizadas no mercado interno, </w:t>
      </w:r>
      <w:r w:rsidR="003E63D9" w:rsidRPr="00CC34F5">
        <w:rPr>
          <w:rFonts w:asciiTheme="minorHAnsi" w:hAnsiTheme="minorHAnsi" w:cstheme="minorHAnsi"/>
          <w:sz w:val="24"/>
        </w:rPr>
        <w:t xml:space="preserve">bem como aquelas destinadas a </w:t>
      </w:r>
      <w:r w:rsidRPr="00CC34F5">
        <w:rPr>
          <w:rFonts w:asciiTheme="minorHAnsi" w:hAnsiTheme="minorHAnsi" w:cstheme="minorHAnsi"/>
          <w:sz w:val="24"/>
        </w:rPr>
        <w:t>Z</w:t>
      </w:r>
      <w:r w:rsidR="003E63D9" w:rsidRPr="00CC34F5">
        <w:rPr>
          <w:rFonts w:asciiTheme="minorHAnsi" w:hAnsiTheme="minorHAnsi" w:cstheme="minorHAnsi"/>
          <w:sz w:val="24"/>
        </w:rPr>
        <w:t xml:space="preserve">onas </w:t>
      </w:r>
      <w:r w:rsidRPr="00CC34F5">
        <w:rPr>
          <w:rFonts w:asciiTheme="minorHAnsi" w:hAnsiTheme="minorHAnsi" w:cstheme="minorHAnsi"/>
          <w:sz w:val="24"/>
        </w:rPr>
        <w:t>F</w:t>
      </w:r>
      <w:r w:rsidR="003E63D9" w:rsidRPr="00CC34F5">
        <w:rPr>
          <w:rFonts w:asciiTheme="minorHAnsi" w:hAnsiTheme="minorHAnsi" w:cstheme="minorHAnsi"/>
          <w:sz w:val="24"/>
        </w:rPr>
        <w:t xml:space="preserve">rancas e </w:t>
      </w:r>
      <w:r w:rsidRPr="00CC34F5">
        <w:rPr>
          <w:rFonts w:asciiTheme="minorHAnsi" w:hAnsiTheme="minorHAnsi" w:cstheme="minorHAnsi"/>
          <w:sz w:val="24"/>
        </w:rPr>
        <w:t>Z</w:t>
      </w:r>
      <w:r w:rsidR="003E63D9" w:rsidRPr="00CC34F5">
        <w:rPr>
          <w:rFonts w:asciiTheme="minorHAnsi" w:hAnsiTheme="minorHAnsi" w:cstheme="minorHAnsi"/>
          <w:sz w:val="24"/>
        </w:rPr>
        <w:t xml:space="preserve">onas de </w:t>
      </w:r>
      <w:r w:rsidRPr="00CC34F5">
        <w:rPr>
          <w:rFonts w:asciiTheme="minorHAnsi" w:hAnsiTheme="minorHAnsi" w:cstheme="minorHAnsi"/>
          <w:sz w:val="24"/>
        </w:rPr>
        <w:t>P</w:t>
      </w:r>
      <w:r w:rsidR="003E63D9" w:rsidRPr="00CC34F5">
        <w:rPr>
          <w:rFonts w:asciiTheme="minorHAnsi" w:hAnsiTheme="minorHAnsi" w:cstheme="minorHAnsi"/>
          <w:sz w:val="24"/>
        </w:rPr>
        <w:t xml:space="preserve">rocessamento de </w:t>
      </w:r>
      <w:r w:rsidRPr="00CC34F5">
        <w:rPr>
          <w:rFonts w:asciiTheme="minorHAnsi" w:hAnsiTheme="minorHAnsi" w:cstheme="minorHAnsi"/>
          <w:sz w:val="24"/>
        </w:rPr>
        <w:t>E</w:t>
      </w:r>
      <w:r w:rsidR="003E63D9" w:rsidRPr="00CC34F5">
        <w:rPr>
          <w:rFonts w:asciiTheme="minorHAnsi" w:hAnsiTheme="minorHAnsi" w:cstheme="minorHAnsi"/>
          <w:sz w:val="24"/>
        </w:rPr>
        <w:t>xportação.</w:t>
      </w:r>
    </w:p>
    <w:p w14:paraId="55A79E0E" w14:textId="77777777" w:rsidR="001A0ED6" w:rsidRPr="00CC34F5" w:rsidRDefault="001A0ED6" w:rsidP="001A0ED6">
      <w:pPr>
        <w:tabs>
          <w:tab w:val="num" w:pos="709"/>
        </w:tabs>
        <w:jc w:val="both"/>
        <w:rPr>
          <w:rFonts w:asciiTheme="minorHAnsi" w:hAnsiTheme="minorHAnsi" w:cstheme="minorHAnsi"/>
          <w:sz w:val="24"/>
        </w:rPr>
      </w:pPr>
    </w:p>
    <w:p w14:paraId="1A6768E3"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Fornecer lista de todas as partes relacionadas que adquiriram</w:t>
      </w:r>
      <w:r w:rsidR="008001DF" w:rsidRPr="00CC34F5">
        <w:rPr>
          <w:rFonts w:asciiTheme="minorHAnsi" w:hAnsiTheme="minorHAnsi" w:cstheme="minorHAnsi"/>
          <w:sz w:val="24"/>
        </w:rPr>
        <w:t xml:space="preserve"> o produto similar doméstico </w:t>
      </w:r>
      <w:r w:rsidRPr="00CC34F5">
        <w:rPr>
          <w:rFonts w:asciiTheme="minorHAnsi" w:hAnsiTheme="minorHAnsi" w:cstheme="minorHAnsi"/>
          <w:sz w:val="24"/>
        </w:rPr>
        <w:t>no mercado interno</w:t>
      </w:r>
      <w:r w:rsidR="003E63D9" w:rsidRPr="00CC34F5">
        <w:rPr>
          <w:rFonts w:asciiTheme="minorHAnsi" w:hAnsiTheme="minorHAnsi" w:cstheme="minorHAnsi"/>
          <w:sz w:val="24"/>
        </w:rPr>
        <w:t xml:space="preserve"> indicando a destinação </w:t>
      </w:r>
      <w:r w:rsidR="004E4DD9" w:rsidRPr="00CC34F5">
        <w:rPr>
          <w:rFonts w:asciiTheme="minorHAnsi" w:hAnsiTheme="minorHAnsi" w:cstheme="minorHAnsi"/>
          <w:sz w:val="24"/>
        </w:rPr>
        <w:t>do produto (consumo próprio ou revenda).</w:t>
      </w:r>
      <w:r w:rsidRPr="00CC34F5">
        <w:rPr>
          <w:rFonts w:asciiTheme="minorHAnsi" w:hAnsiTheme="minorHAnsi" w:cstheme="minorHAnsi"/>
          <w:sz w:val="24"/>
        </w:rPr>
        <w:t xml:space="preserve"> Explicar a política de preços para </w:t>
      </w:r>
      <w:r w:rsidR="00C432EF" w:rsidRPr="00CC34F5">
        <w:rPr>
          <w:rFonts w:asciiTheme="minorHAnsi" w:hAnsiTheme="minorHAnsi" w:cstheme="minorHAnsi"/>
          <w:sz w:val="24"/>
        </w:rPr>
        <w:t>tais</w:t>
      </w:r>
      <w:r w:rsidRPr="00CC34F5">
        <w:rPr>
          <w:rFonts w:asciiTheme="minorHAnsi" w:hAnsiTheme="minorHAnsi" w:cstheme="minorHAnsi"/>
          <w:sz w:val="24"/>
        </w:rPr>
        <w:t xml:space="preserve"> partes</w:t>
      </w:r>
      <w:r w:rsidR="00E97293" w:rsidRPr="00CC34F5">
        <w:rPr>
          <w:rFonts w:asciiTheme="minorHAnsi" w:hAnsiTheme="minorHAnsi" w:cstheme="minorHAnsi"/>
          <w:sz w:val="24"/>
        </w:rPr>
        <w:t xml:space="preserve">. </w:t>
      </w:r>
    </w:p>
    <w:p w14:paraId="0C2F923A" w14:textId="77777777" w:rsidR="001A0ED6" w:rsidRPr="00CC34F5" w:rsidRDefault="001A0ED6" w:rsidP="003905FB">
      <w:pPr>
        <w:tabs>
          <w:tab w:val="left" w:pos="3000"/>
        </w:tabs>
        <w:jc w:val="both"/>
        <w:rPr>
          <w:rFonts w:asciiTheme="minorHAnsi" w:hAnsiTheme="minorHAnsi" w:cstheme="minorHAnsi"/>
          <w:sz w:val="24"/>
        </w:rPr>
      </w:pPr>
    </w:p>
    <w:p w14:paraId="180972AB" w14:textId="77777777" w:rsidR="00A6307D" w:rsidRPr="00CC34F5" w:rsidRDefault="00A6307D"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Fornecer fluxograma de cada um dos canais de distribuição utilizados </w:t>
      </w:r>
      <w:r w:rsidR="001A0ED6" w:rsidRPr="00CC34F5">
        <w:rPr>
          <w:rFonts w:asciiTheme="minorHAnsi" w:hAnsiTheme="minorHAnsi" w:cstheme="minorHAnsi"/>
          <w:sz w:val="24"/>
        </w:rPr>
        <w:t>nas vendas no mercado interno.</w:t>
      </w:r>
    </w:p>
    <w:p w14:paraId="3D80DB6B" w14:textId="77777777" w:rsidR="00263CB1" w:rsidRPr="00CC34F5" w:rsidRDefault="00263CB1" w:rsidP="00263CB1">
      <w:pPr>
        <w:jc w:val="both"/>
        <w:rPr>
          <w:rFonts w:asciiTheme="minorHAnsi" w:hAnsiTheme="minorHAnsi" w:cstheme="minorHAnsi"/>
          <w:sz w:val="24"/>
        </w:rPr>
      </w:pPr>
    </w:p>
    <w:p w14:paraId="136E74C9" w14:textId="77777777" w:rsidR="00263CB1" w:rsidRPr="00CC34F5" w:rsidRDefault="00263CB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Informar se a empresa </w:t>
      </w:r>
      <w:r w:rsidR="008001DF" w:rsidRPr="00CC34F5">
        <w:rPr>
          <w:rFonts w:asciiTheme="minorHAnsi" w:hAnsiTheme="minorHAnsi" w:cstheme="minorHAnsi"/>
          <w:sz w:val="24"/>
        </w:rPr>
        <w:t xml:space="preserve">realizou </w:t>
      </w:r>
      <w:r w:rsidRPr="00CC34F5">
        <w:rPr>
          <w:rFonts w:asciiTheme="minorHAnsi" w:hAnsiTheme="minorHAnsi" w:cstheme="minorHAnsi"/>
          <w:sz w:val="24"/>
        </w:rPr>
        <w:t>serviço de industrialização</w:t>
      </w:r>
      <w:r w:rsidR="003905FB" w:rsidRPr="00CC34F5">
        <w:rPr>
          <w:rStyle w:val="Refdenotaderodap"/>
          <w:rFonts w:asciiTheme="minorHAnsi" w:hAnsiTheme="minorHAnsi" w:cstheme="minorHAnsi"/>
          <w:sz w:val="24"/>
        </w:rPr>
        <w:footnoteReference w:id="1"/>
      </w:r>
      <w:r w:rsidRPr="00CC34F5">
        <w:rPr>
          <w:rFonts w:asciiTheme="minorHAnsi" w:hAnsiTheme="minorHAnsi" w:cstheme="minorHAnsi"/>
          <w:sz w:val="24"/>
        </w:rPr>
        <w:t xml:space="preserve"> para terceiros</w:t>
      </w:r>
      <w:r w:rsidR="008001DF" w:rsidRPr="00CC34F5">
        <w:rPr>
          <w:rFonts w:asciiTheme="minorHAnsi" w:hAnsiTheme="minorHAnsi" w:cstheme="minorHAnsi"/>
          <w:sz w:val="24"/>
        </w:rPr>
        <w:t xml:space="preserve"> (</w:t>
      </w:r>
      <w:proofErr w:type="spellStart"/>
      <w:r w:rsidR="008001DF" w:rsidRPr="00CC34F5">
        <w:rPr>
          <w:rFonts w:asciiTheme="minorHAnsi" w:hAnsiTheme="minorHAnsi" w:cstheme="minorHAnsi"/>
          <w:b/>
          <w:sz w:val="24"/>
        </w:rPr>
        <w:t>tolling</w:t>
      </w:r>
      <w:proofErr w:type="spellEnd"/>
      <w:r w:rsidR="008001DF" w:rsidRPr="00CC34F5">
        <w:rPr>
          <w:rFonts w:asciiTheme="minorHAnsi" w:hAnsiTheme="minorHAnsi" w:cstheme="minorHAnsi"/>
          <w:sz w:val="24"/>
        </w:rPr>
        <w:t xml:space="preserve">) e se possuía contrato </w:t>
      </w:r>
      <w:r w:rsidR="008001DF" w:rsidRPr="00CC34F5">
        <w:rPr>
          <w:rFonts w:asciiTheme="minorHAnsi" w:hAnsiTheme="minorHAnsi" w:cstheme="minorHAnsi"/>
          <w:i/>
          <w:sz w:val="24"/>
        </w:rPr>
        <w:t>swap</w:t>
      </w:r>
      <w:r w:rsidRPr="00CC34F5">
        <w:rPr>
          <w:rFonts w:asciiTheme="minorHAnsi" w:hAnsiTheme="minorHAnsi" w:cstheme="minorHAnsi"/>
          <w:sz w:val="24"/>
        </w:rPr>
        <w:t>.</w:t>
      </w:r>
      <w:r w:rsidR="00670F50" w:rsidRPr="00CC34F5">
        <w:rPr>
          <w:rFonts w:asciiTheme="minorHAnsi" w:hAnsiTheme="minorHAnsi" w:cstheme="minorHAnsi"/>
          <w:sz w:val="24"/>
        </w:rPr>
        <w:t xml:space="preserve"> </w:t>
      </w:r>
    </w:p>
    <w:p w14:paraId="0F82FF7D" w14:textId="77777777" w:rsidR="00670F50" w:rsidRPr="00CC34F5" w:rsidRDefault="00670F50" w:rsidP="00670F50">
      <w:pPr>
        <w:jc w:val="both"/>
        <w:rPr>
          <w:rFonts w:asciiTheme="minorHAnsi" w:hAnsiTheme="minorHAnsi" w:cstheme="minorHAnsi"/>
          <w:sz w:val="24"/>
        </w:rPr>
      </w:pPr>
    </w:p>
    <w:p w14:paraId="2F90284A" w14:textId="77777777" w:rsidR="00670F50" w:rsidRPr="00CC34F5" w:rsidRDefault="005E164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a empresa realiz</w:t>
      </w:r>
      <w:r w:rsidR="008001DF" w:rsidRPr="00CC34F5">
        <w:rPr>
          <w:rFonts w:asciiTheme="minorHAnsi" w:hAnsiTheme="minorHAnsi" w:cstheme="minorHAnsi"/>
          <w:sz w:val="24"/>
        </w:rPr>
        <w:t>ou</w:t>
      </w:r>
      <w:r w:rsidRPr="00CC34F5">
        <w:rPr>
          <w:rFonts w:asciiTheme="minorHAnsi" w:hAnsiTheme="minorHAnsi" w:cstheme="minorHAnsi"/>
          <w:sz w:val="24"/>
        </w:rPr>
        <w:t xml:space="preserve"> </w:t>
      </w:r>
      <w:r w:rsidR="00670F50" w:rsidRPr="00CC34F5">
        <w:rPr>
          <w:rFonts w:asciiTheme="minorHAnsi" w:hAnsiTheme="minorHAnsi" w:cstheme="minorHAnsi"/>
          <w:sz w:val="24"/>
        </w:rPr>
        <w:t>vendas d</w:t>
      </w:r>
      <w:r w:rsidR="008001DF" w:rsidRPr="00CC34F5">
        <w:rPr>
          <w:rFonts w:asciiTheme="minorHAnsi" w:hAnsiTheme="minorHAnsi" w:cstheme="minorHAnsi"/>
          <w:sz w:val="24"/>
        </w:rPr>
        <w:t>o produto similar</w:t>
      </w:r>
      <w:r w:rsidR="00B52974" w:rsidRPr="00CC34F5">
        <w:rPr>
          <w:rFonts w:asciiTheme="minorHAnsi" w:hAnsiTheme="minorHAnsi" w:cstheme="minorHAnsi"/>
          <w:sz w:val="24"/>
          <w:szCs w:val="24"/>
        </w:rPr>
        <w:t xml:space="preserve"> </w:t>
      </w:r>
      <w:r w:rsidR="003E7A00" w:rsidRPr="00CC34F5">
        <w:rPr>
          <w:rFonts w:asciiTheme="minorHAnsi" w:hAnsiTheme="minorHAnsi" w:cstheme="minorHAnsi"/>
          <w:sz w:val="24"/>
        </w:rPr>
        <w:t>de outras</w:t>
      </w:r>
      <w:r w:rsidR="00670F50" w:rsidRPr="00CC34F5">
        <w:rPr>
          <w:rFonts w:asciiTheme="minorHAnsi" w:hAnsiTheme="minorHAnsi" w:cstheme="minorHAnsi"/>
          <w:sz w:val="24"/>
        </w:rPr>
        <w:t xml:space="preserve"> marca</w:t>
      </w:r>
      <w:r w:rsidR="003E7A00" w:rsidRPr="00CC34F5">
        <w:rPr>
          <w:rFonts w:asciiTheme="minorHAnsi" w:hAnsiTheme="minorHAnsi" w:cstheme="minorHAnsi"/>
          <w:sz w:val="24"/>
        </w:rPr>
        <w:t>s que não as</w:t>
      </w:r>
      <w:r w:rsidR="00670F50" w:rsidRPr="00CC34F5">
        <w:rPr>
          <w:rFonts w:asciiTheme="minorHAnsi" w:hAnsiTheme="minorHAnsi" w:cstheme="minorHAnsi"/>
          <w:sz w:val="24"/>
        </w:rPr>
        <w:t xml:space="preserve"> </w:t>
      </w:r>
      <w:r w:rsidR="003E7A00" w:rsidRPr="00CC34F5">
        <w:rPr>
          <w:rFonts w:asciiTheme="minorHAnsi" w:hAnsiTheme="minorHAnsi" w:cstheme="minorHAnsi"/>
          <w:sz w:val="24"/>
        </w:rPr>
        <w:t xml:space="preserve">suas </w:t>
      </w:r>
      <w:r w:rsidR="00670F50" w:rsidRPr="00CC34F5">
        <w:rPr>
          <w:rFonts w:asciiTheme="minorHAnsi" w:hAnsiTheme="minorHAnsi" w:cstheme="minorHAnsi"/>
          <w:sz w:val="24"/>
        </w:rPr>
        <w:t>própria</w:t>
      </w:r>
      <w:r w:rsidR="003E7A00" w:rsidRPr="00CC34F5">
        <w:rPr>
          <w:rFonts w:asciiTheme="minorHAnsi" w:hAnsiTheme="minorHAnsi" w:cstheme="minorHAnsi"/>
          <w:sz w:val="24"/>
        </w:rPr>
        <w:t>s</w:t>
      </w:r>
      <w:r w:rsidR="00670F50" w:rsidRPr="00CC34F5">
        <w:rPr>
          <w:rFonts w:asciiTheme="minorHAnsi" w:hAnsiTheme="minorHAnsi" w:cstheme="minorHAnsi"/>
          <w:sz w:val="24"/>
        </w:rPr>
        <w:t>.</w:t>
      </w:r>
    </w:p>
    <w:p w14:paraId="48667C78" w14:textId="77777777" w:rsidR="005A1714" w:rsidRPr="00CC34F5" w:rsidRDefault="005A1714" w:rsidP="00C84BCC">
      <w:pPr>
        <w:jc w:val="both"/>
        <w:rPr>
          <w:rFonts w:asciiTheme="minorHAnsi" w:hAnsiTheme="minorHAnsi" w:cstheme="minorHAnsi"/>
          <w:sz w:val="24"/>
        </w:rPr>
      </w:pPr>
    </w:p>
    <w:p w14:paraId="1EC1DC6A" w14:textId="77777777" w:rsidR="00C84BCC" w:rsidRPr="00CC34F5" w:rsidRDefault="00FE24A8"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w:t>
      </w:r>
      <w:r w:rsidR="00EC2581" w:rsidRPr="00CC34F5">
        <w:rPr>
          <w:rFonts w:asciiTheme="minorHAnsi" w:hAnsiTheme="minorHAnsi" w:cstheme="minorHAnsi"/>
          <w:sz w:val="24"/>
        </w:rPr>
        <w:t xml:space="preserve">, em função da </w:t>
      </w:r>
      <w:r w:rsidR="00507D63" w:rsidRPr="00CC34F5">
        <w:rPr>
          <w:rFonts w:asciiTheme="minorHAnsi" w:hAnsiTheme="minorHAnsi" w:cstheme="minorHAnsi"/>
          <w:sz w:val="24"/>
        </w:rPr>
        <w:t>concorrência</w:t>
      </w:r>
      <w:r w:rsidR="00EC2581" w:rsidRPr="00CC34F5">
        <w:rPr>
          <w:rFonts w:asciiTheme="minorHAnsi" w:hAnsiTheme="minorHAnsi" w:cstheme="minorHAnsi"/>
          <w:sz w:val="24"/>
        </w:rPr>
        <w:t xml:space="preserve"> com o produto importado, </w:t>
      </w:r>
      <w:r w:rsidRPr="00CC34F5">
        <w:rPr>
          <w:rFonts w:asciiTheme="minorHAnsi" w:hAnsiTheme="minorHAnsi" w:cstheme="minorHAnsi"/>
          <w:sz w:val="24"/>
        </w:rPr>
        <w:t xml:space="preserve">a empresa perdeu vendas </w:t>
      </w:r>
      <w:r w:rsidR="00EC2581" w:rsidRPr="00CC34F5">
        <w:rPr>
          <w:rFonts w:asciiTheme="minorHAnsi" w:hAnsiTheme="minorHAnsi" w:cstheme="minorHAnsi"/>
          <w:sz w:val="24"/>
        </w:rPr>
        <w:t>no mercado interno</w:t>
      </w:r>
      <w:r w:rsidR="00507D63" w:rsidRPr="00CC34F5">
        <w:rPr>
          <w:rFonts w:asciiTheme="minorHAnsi" w:hAnsiTheme="minorHAnsi" w:cstheme="minorHAnsi"/>
          <w:sz w:val="24"/>
        </w:rPr>
        <w:t xml:space="preserve"> brasileiro, indicando o cliente, as condições de tal(</w:t>
      </w:r>
      <w:proofErr w:type="spellStart"/>
      <w:r w:rsidR="00507D63" w:rsidRPr="00CC34F5">
        <w:rPr>
          <w:rFonts w:asciiTheme="minorHAnsi" w:hAnsiTheme="minorHAnsi" w:cstheme="minorHAnsi"/>
          <w:sz w:val="24"/>
        </w:rPr>
        <w:t>is</w:t>
      </w:r>
      <w:proofErr w:type="spellEnd"/>
      <w:r w:rsidR="00507D63" w:rsidRPr="00CC34F5">
        <w:rPr>
          <w:rFonts w:asciiTheme="minorHAnsi" w:hAnsiTheme="minorHAnsi" w:cstheme="minorHAnsi"/>
          <w:sz w:val="24"/>
        </w:rPr>
        <w:t xml:space="preserve">) venda(s) (preço, condições de pagamento, etc.) e a evolução do </w:t>
      </w:r>
      <w:proofErr w:type="spellStart"/>
      <w:r w:rsidR="00507D63" w:rsidRPr="00CC34F5">
        <w:rPr>
          <w:rFonts w:asciiTheme="minorHAnsi" w:hAnsiTheme="minorHAnsi" w:cstheme="minorHAnsi"/>
          <w:b/>
          <w:sz w:val="24"/>
        </w:rPr>
        <w:t>market</w:t>
      </w:r>
      <w:r w:rsidR="00507D63" w:rsidRPr="00CC34F5">
        <w:rPr>
          <w:rFonts w:asciiTheme="minorHAnsi" w:hAnsiTheme="minorHAnsi" w:cstheme="minorHAnsi"/>
          <w:i/>
          <w:sz w:val="24"/>
        </w:rPr>
        <w:t>-</w:t>
      </w:r>
      <w:r w:rsidR="00507D63" w:rsidRPr="00CC34F5">
        <w:rPr>
          <w:rFonts w:asciiTheme="minorHAnsi" w:hAnsiTheme="minorHAnsi" w:cstheme="minorHAnsi"/>
          <w:b/>
          <w:sz w:val="24"/>
        </w:rPr>
        <w:t>share</w:t>
      </w:r>
      <w:proofErr w:type="spellEnd"/>
      <w:r w:rsidR="00507D63" w:rsidRPr="00CC34F5">
        <w:rPr>
          <w:rFonts w:asciiTheme="minorHAnsi" w:hAnsiTheme="minorHAnsi" w:cstheme="minorHAnsi"/>
          <w:i/>
          <w:sz w:val="24"/>
        </w:rPr>
        <w:t xml:space="preserve"> </w:t>
      </w:r>
      <w:r w:rsidR="00507D63" w:rsidRPr="00CC34F5">
        <w:rPr>
          <w:rFonts w:asciiTheme="minorHAnsi" w:hAnsiTheme="minorHAnsi" w:cstheme="minorHAnsi"/>
          <w:sz w:val="24"/>
        </w:rPr>
        <w:t>da indústria doméstica neste mercado.</w:t>
      </w:r>
    </w:p>
    <w:p w14:paraId="0E3199AA" w14:textId="77777777" w:rsidR="00FE24A8" w:rsidRPr="00CC34F5" w:rsidRDefault="00FE24A8" w:rsidP="00FE24A8">
      <w:pPr>
        <w:jc w:val="both"/>
        <w:rPr>
          <w:rFonts w:asciiTheme="minorHAnsi" w:hAnsiTheme="minorHAnsi" w:cstheme="minorHAnsi"/>
          <w:sz w:val="24"/>
        </w:rPr>
      </w:pPr>
    </w:p>
    <w:p w14:paraId="1FE0C95B" w14:textId="77777777" w:rsidR="00FE24A8" w:rsidRPr="00CC34F5" w:rsidRDefault="00507D6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Indicar se a empresa reduziu seus preços ou deixou de implementar aumentos de preços anunciados.</w:t>
      </w:r>
    </w:p>
    <w:p w14:paraId="0D995D30" w14:textId="77777777" w:rsidR="00EC2581" w:rsidRPr="00CC34F5" w:rsidRDefault="00EC2581" w:rsidP="00EC2581">
      <w:pPr>
        <w:jc w:val="both"/>
        <w:rPr>
          <w:rFonts w:asciiTheme="minorHAnsi" w:hAnsiTheme="minorHAnsi" w:cstheme="minorHAnsi"/>
          <w:sz w:val="24"/>
        </w:rPr>
      </w:pPr>
    </w:p>
    <w:p w14:paraId="4F98A598" w14:textId="77777777" w:rsidR="00EC2581" w:rsidRPr="00CC34F5" w:rsidRDefault="00EC2581" w:rsidP="00EC2581">
      <w:pPr>
        <w:jc w:val="both"/>
        <w:rPr>
          <w:rFonts w:asciiTheme="minorHAnsi" w:hAnsiTheme="minorHAnsi" w:cstheme="minorHAnsi"/>
          <w:sz w:val="24"/>
        </w:rPr>
      </w:pPr>
    </w:p>
    <w:p w14:paraId="2E15AA09" w14:textId="77777777" w:rsidR="001A0ED6" w:rsidRPr="00CC34F5" w:rsidRDefault="001756BD" w:rsidP="00717CB0">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r w:rsidR="007A5EDA" w:rsidRPr="00CC34F5">
        <w:rPr>
          <w:rFonts w:asciiTheme="minorHAnsi" w:hAnsiTheme="minorHAnsi" w:cstheme="minorHAnsi"/>
        </w:rPr>
        <w:lastRenderedPageBreak/>
        <w:t>I</w:t>
      </w:r>
      <w:r w:rsidR="001A0ED6" w:rsidRPr="00CC34F5">
        <w:rPr>
          <w:rFonts w:asciiTheme="minorHAnsi" w:hAnsiTheme="minorHAnsi" w:cstheme="minorHAnsi"/>
        </w:rPr>
        <w:t>V</w:t>
      </w:r>
      <w:r w:rsidR="009D6BB6" w:rsidRPr="00CC34F5">
        <w:rPr>
          <w:rFonts w:asciiTheme="minorHAnsi" w:hAnsiTheme="minorHAnsi" w:cstheme="minorHAnsi"/>
        </w:rPr>
        <w:t xml:space="preserve"> - </w:t>
      </w:r>
      <w:r w:rsidRPr="00CC34F5">
        <w:rPr>
          <w:rFonts w:asciiTheme="minorHAnsi" w:hAnsiTheme="minorHAnsi" w:cstheme="minorHAnsi"/>
        </w:rPr>
        <w:t>PRODUTO</w:t>
      </w:r>
      <w:r w:rsidR="009E4351" w:rsidRPr="00CC34F5">
        <w:rPr>
          <w:rFonts w:asciiTheme="minorHAnsi" w:hAnsiTheme="minorHAnsi" w:cstheme="minorHAnsi"/>
        </w:rPr>
        <w:t xml:space="preserve"> SIMILAR DOMÉSTICO</w:t>
      </w:r>
      <w:r w:rsidR="009D6BB6" w:rsidRPr="00CC34F5">
        <w:rPr>
          <w:rFonts w:asciiTheme="minorHAnsi" w:hAnsiTheme="minorHAnsi" w:cstheme="minorHAnsi"/>
        </w:rPr>
        <w:t xml:space="preserve"> E </w:t>
      </w:r>
      <w:r w:rsidR="00A87871" w:rsidRPr="00CC34F5">
        <w:rPr>
          <w:rFonts w:asciiTheme="minorHAnsi" w:hAnsiTheme="minorHAnsi" w:cstheme="minorHAnsi"/>
        </w:rPr>
        <w:t xml:space="preserve">O </w:t>
      </w:r>
      <w:r w:rsidR="009D6BB6" w:rsidRPr="00CC34F5">
        <w:rPr>
          <w:rFonts w:asciiTheme="minorHAnsi" w:hAnsiTheme="minorHAnsi" w:cstheme="minorHAnsi"/>
        </w:rPr>
        <w:t>PROCESSO PRODUTIV</w:t>
      </w:r>
      <w:r w:rsidR="001A0ED6" w:rsidRPr="00CC34F5">
        <w:rPr>
          <w:rFonts w:asciiTheme="minorHAnsi" w:hAnsiTheme="minorHAnsi" w:cstheme="minorHAnsi"/>
        </w:rPr>
        <w:t>O</w:t>
      </w:r>
    </w:p>
    <w:p w14:paraId="1028F1BD" w14:textId="77777777" w:rsidR="003E7A00" w:rsidRPr="00CC34F5" w:rsidRDefault="003E7A00" w:rsidP="003E7A00">
      <w:pPr>
        <w:pStyle w:val="Recuodecorpodetexto"/>
        <w:ind w:left="0" w:firstLine="0"/>
        <w:rPr>
          <w:rFonts w:asciiTheme="minorHAnsi" w:hAnsiTheme="minorHAnsi" w:cstheme="minorHAnsi"/>
          <w:bCs/>
          <w:sz w:val="24"/>
        </w:rPr>
      </w:pPr>
    </w:p>
    <w:p w14:paraId="0DCEAAAB" w14:textId="77777777" w:rsidR="00CA4498" w:rsidRPr="00CC34F5" w:rsidRDefault="00CA4498" w:rsidP="003E7A00">
      <w:pPr>
        <w:tabs>
          <w:tab w:val="left" w:pos="709"/>
        </w:tabs>
        <w:jc w:val="both"/>
        <w:rPr>
          <w:rFonts w:asciiTheme="minorHAnsi" w:hAnsiTheme="minorHAnsi" w:cstheme="minorHAnsi"/>
          <w:sz w:val="24"/>
          <w:szCs w:val="24"/>
        </w:rPr>
      </w:pPr>
    </w:p>
    <w:p w14:paraId="4C760EC7"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Produto</w:t>
      </w:r>
    </w:p>
    <w:p w14:paraId="6821CC05" w14:textId="77777777" w:rsidR="002E27AC" w:rsidRPr="00CC34F5" w:rsidRDefault="002E27AC" w:rsidP="002E27AC">
      <w:pPr>
        <w:tabs>
          <w:tab w:val="left" w:pos="709"/>
        </w:tabs>
        <w:jc w:val="both"/>
        <w:rPr>
          <w:rFonts w:asciiTheme="minorHAnsi" w:hAnsiTheme="minorHAnsi" w:cstheme="minorHAnsi"/>
          <w:sz w:val="24"/>
          <w:szCs w:val="24"/>
        </w:rPr>
      </w:pPr>
    </w:p>
    <w:p w14:paraId="739CD2F3" w14:textId="77777777" w:rsidR="002E27AC" w:rsidRPr="00CC34F5" w:rsidRDefault="00AD2AFE"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CC34F5">
        <w:rPr>
          <w:rFonts w:asciiTheme="minorHAnsi" w:hAnsiTheme="minorHAnsi" w:cstheme="minorHAnsi"/>
          <w:sz w:val="24"/>
          <w:szCs w:val="24"/>
        </w:rPr>
        <w:t xml:space="preserve"> </w:t>
      </w:r>
    </w:p>
    <w:p w14:paraId="6255AD23" w14:textId="77777777" w:rsidR="002E27AC" w:rsidRPr="00CC34F5" w:rsidRDefault="002E27AC" w:rsidP="002E27AC">
      <w:pPr>
        <w:tabs>
          <w:tab w:val="num" w:pos="709"/>
        </w:tabs>
        <w:ind w:firstLine="4"/>
        <w:jc w:val="both"/>
        <w:rPr>
          <w:rFonts w:asciiTheme="minorHAnsi" w:hAnsiTheme="minorHAnsi" w:cstheme="minorHAnsi"/>
          <w:sz w:val="24"/>
          <w:szCs w:val="24"/>
        </w:rPr>
      </w:pPr>
    </w:p>
    <w:p w14:paraId="0BDFF11C" w14:textId="77777777" w:rsidR="002E27AC" w:rsidRPr="00CC34F5" w:rsidRDefault="00F37E92"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Descrever detalhadamente o sistema de codificação de produto </w:t>
      </w:r>
      <w:r w:rsidR="007C3138" w:rsidRPr="00CC34F5">
        <w:rPr>
          <w:rFonts w:asciiTheme="minorHAnsi" w:hAnsiTheme="minorHAnsi" w:cstheme="minorHAnsi"/>
          <w:sz w:val="24"/>
          <w:szCs w:val="24"/>
        </w:rPr>
        <w:t>(CODPROD)</w:t>
      </w:r>
      <w:r w:rsidR="009B71EE"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CC34F5">
        <w:rPr>
          <w:rFonts w:asciiTheme="minorHAnsi" w:hAnsiTheme="minorHAnsi" w:cstheme="minorHAnsi"/>
          <w:sz w:val="24"/>
          <w:szCs w:val="24"/>
        </w:rPr>
        <w:t>os diferentes tipos/modelos d</w:t>
      </w:r>
      <w:r w:rsidRPr="00CC34F5">
        <w:rPr>
          <w:rFonts w:asciiTheme="minorHAnsi" w:hAnsiTheme="minorHAnsi" w:cstheme="minorHAnsi"/>
          <w:sz w:val="24"/>
          <w:szCs w:val="24"/>
        </w:rPr>
        <w:t>e produto. Apresentar lista completa de códigos, acompanhada da descrição dos elementos que os compõem e os respectivos nomes comerciais do produto.</w:t>
      </w:r>
    </w:p>
    <w:p w14:paraId="29316709" w14:textId="77777777" w:rsidR="00A00973" w:rsidRPr="00CC34F5" w:rsidRDefault="00A00973" w:rsidP="00CD5CA6">
      <w:pPr>
        <w:pStyle w:val="PargrafodaLista"/>
        <w:ind w:left="0"/>
        <w:rPr>
          <w:rFonts w:asciiTheme="minorHAnsi" w:hAnsiTheme="minorHAnsi" w:cstheme="minorHAnsi"/>
          <w:sz w:val="24"/>
          <w:szCs w:val="24"/>
        </w:rPr>
      </w:pPr>
    </w:p>
    <w:p w14:paraId="674A9005" w14:textId="46B93B6C" w:rsidR="00205634" w:rsidRPr="00941B74"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941B74">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4D0A8163" w14:textId="77777777" w:rsidR="00941B74" w:rsidRPr="00941B74" w:rsidRDefault="00941B74" w:rsidP="00941B74">
      <w:pPr>
        <w:pStyle w:val="PargrafodaLista"/>
        <w:rPr>
          <w:rFonts w:asciiTheme="minorHAnsi" w:hAnsiTheme="minorHAnsi" w:cstheme="minorHAnsi"/>
          <w:sz w:val="24"/>
          <w:szCs w:val="24"/>
        </w:rPr>
      </w:pPr>
    </w:p>
    <w:tbl>
      <w:tblPr>
        <w:tblW w:w="109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5"/>
        <w:gridCol w:w="850"/>
        <w:gridCol w:w="1134"/>
        <w:gridCol w:w="1276"/>
        <w:gridCol w:w="1134"/>
        <w:gridCol w:w="1559"/>
        <w:gridCol w:w="1418"/>
        <w:gridCol w:w="1275"/>
        <w:gridCol w:w="993"/>
        <w:gridCol w:w="708"/>
      </w:tblGrid>
      <w:tr w:rsidR="00941B74" w:rsidRPr="00866585" w14:paraId="751E5F8F" w14:textId="77777777" w:rsidTr="00AF186D">
        <w:trPr>
          <w:trHeight w:val="735"/>
        </w:trPr>
        <w:tc>
          <w:tcPr>
            <w:tcW w:w="635" w:type="dxa"/>
            <w:shd w:val="clear" w:color="auto" w:fill="auto"/>
            <w:vAlign w:val="center"/>
          </w:tcPr>
          <w:p w14:paraId="27129798" w14:textId="77777777" w:rsidR="00941B74" w:rsidRPr="00866585" w:rsidRDefault="00941B74" w:rsidP="00AF186D">
            <w:pPr>
              <w:widowControl/>
              <w:jc w:val="center"/>
              <w:rPr>
                <w:rFonts w:asciiTheme="minorHAnsi" w:hAnsiTheme="minorHAnsi" w:cstheme="minorHAnsi"/>
                <w:b/>
                <w:snapToGrid/>
              </w:rPr>
            </w:pPr>
            <w:bookmarkStart w:id="24" w:name="_Hlk158216779"/>
            <w:r w:rsidRPr="00866585">
              <w:rPr>
                <w:rFonts w:asciiTheme="minorHAnsi" w:hAnsiTheme="minorHAnsi" w:cstheme="minorHAnsi"/>
                <w:b/>
                <w:snapToGrid/>
              </w:rPr>
              <w:t>CODPROD</w:t>
            </w:r>
          </w:p>
        </w:tc>
        <w:tc>
          <w:tcPr>
            <w:tcW w:w="850" w:type="dxa"/>
            <w:shd w:val="clear" w:color="auto" w:fill="auto"/>
            <w:vAlign w:val="center"/>
          </w:tcPr>
          <w:p w14:paraId="0F4E79E3"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 xml:space="preserve">Característica 1 </w:t>
            </w:r>
          </w:p>
          <w:p w14:paraId="50A6C0DF"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Forma</w:t>
            </w:r>
          </w:p>
        </w:tc>
        <w:tc>
          <w:tcPr>
            <w:tcW w:w="1134" w:type="dxa"/>
            <w:shd w:val="clear" w:color="auto" w:fill="auto"/>
            <w:vAlign w:val="center"/>
          </w:tcPr>
          <w:p w14:paraId="284208D3"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Característica 2</w:t>
            </w:r>
          </w:p>
          <w:p w14:paraId="08594A04"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Espessura nominal</w:t>
            </w:r>
          </w:p>
        </w:tc>
        <w:tc>
          <w:tcPr>
            <w:tcW w:w="1276" w:type="dxa"/>
            <w:vAlign w:val="center"/>
          </w:tcPr>
          <w:p w14:paraId="64793A3E"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Característica 3</w:t>
            </w:r>
          </w:p>
          <w:p w14:paraId="19BC3E9B"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largura</w:t>
            </w:r>
          </w:p>
        </w:tc>
        <w:tc>
          <w:tcPr>
            <w:tcW w:w="1134" w:type="dxa"/>
            <w:vAlign w:val="center"/>
          </w:tcPr>
          <w:p w14:paraId="65BA913B"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Característica 4</w:t>
            </w:r>
          </w:p>
          <w:p w14:paraId="416264DE"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Uso de tinta</w:t>
            </w:r>
          </w:p>
        </w:tc>
        <w:tc>
          <w:tcPr>
            <w:tcW w:w="1559" w:type="dxa"/>
            <w:vAlign w:val="center"/>
          </w:tcPr>
          <w:p w14:paraId="76C469B8"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Característica 5</w:t>
            </w:r>
          </w:p>
          <w:p w14:paraId="6818A636"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Quantidade de tinta na face 1</w:t>
            </w:r>
          </w:p>
        </w:tc>
        <w:tc>
          <w:tcPr>
            <w:tcW w:w="1418" w:type="dxa"/>
            <w:vAlign w:val="center"/>
          </w:tcPr>
          <w:p w14:paraId="14AD54E3"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Característica 6</w:t>
            </w:r>
          </w:p>
          <w:p w14:paraId="589E5830" w14:textId="77777777" w:rsidR="00941B74" w:rsidRPr="00C03365" w:rsidRDefault="00941B74" w:rsidP="00AF186D">
            <w:pPr>
              <w:widowControl/>
              <w:jc w:val="center"/>
              <w:rPr>
                <w:rFonts w:asciiTheme="minorHAnsi" w:hAnsiTheme="minorHAnsi" w:cstheme="minorHAnsi"/>
                <w:b/>
                <w:snapToGrid/>
              </w:rPr>
            </w:pPr>
            <w:r w:rsidRPr="00C03365">
              <w:rPr>
                <w:rFonts w:asciiTheme="minorHAnsi" w:hAnsiTheme="minorHAnsi" w:cstheme="minorHAnsi"/>
                <w:b/>
                <w:snapToGrid/>
              </w:rPr>
              <w:t>Quantidade de tinta na face 2</w:t>
            </w:r>
          </w:p>
        </w:tc>
        <w:tc>
          <w:tcPr>
            <w:tcW w:w="1275" w:type="dxa"/>
          </w:tcPr>
          <w:p w14:paraId="4DAA0D77" w14:textId="77777777" w:rsidR="00941B74" w:rsidRPr="00866585" w:rsidRDefault="00941B74" w:rsidP="00AF186D">
            <w:pPr>
              <w:widowControl/>
              <w:jc w:val="center"/>
              <w:rPr>
                <w:rFonts w:asciiTheme="minorHAnsi" w:hAnsiTheme="minorHAnsi" w:cstheme="minorHAnsi"/>
                <w:b/>
                <w:snapToGrid/>
              </w:rPr>
            </w:pPr>
            <w:r w:rsidRPr="00866585">
              <w:rPr>
                <w:rFonts w:asciiTheme="minorHAnsi" w:hAnsiTheme="minorHAnsi" w:cstheme="minorHAnsi"/>
                <w:b/>
                <w:snapToGrid/>
              </w:rPr>
              <w:t xml:space="preserve">Característica </w:t>
            </w:r>
            <w:proofErr w:type="gramStart"/>
            <w:r w:rsidRPr="00866585">
              <w:rPr>
                <w:rFonts w:asciiTheme="minorHAnsi" w:hAnsiTheme="minorHAnsi" w:cstheme="minorHAnsi"/>
                <w:b/>
                <w:snapToGrid/>
              </w:rPr>
              <w:t>7 revestimento</w:t>
            </w:r>
            <w:proofErr w:type="gramEnd"/>
            <w:r w:rsidRPr="00866585">
              <w:rPr>
                <w:rFonts w:asciiTheme="minorHAnsi" w:hAnsiTheme="minorHAnsi" w:cstheme="minorHAnsi"/>
                <w:b/>
                <w:snapToGrid/>
              </w:rPr>
              <w:t xml:space="preserve"> do substrato</w:t>
            </w:r>
          </w:p>
        </w:tc>
        <w:tc>
          <w:tcPr>
            <w:tcW w:w="993" w:type="dxa"/>
          </w:tcPr>
          <w:p w14:paraId="0FD37AE1" w14:textId="77777777" w:rsidR="00941B74" w:rsidRPr="00866585" w:rsidRDefault="00941B74" w:rsidP="00AF186D">
            <w:pPr>
              <w:widowControl/>
              <w:jc w:val="center"/>
              <w:rPr>
                <w:rFonts w:asciiTheme="minorHAnsi" w:hAnsiTheme="minorHAnsi" w:cstheme="minorHAnsi"/>
                <w:b/>
                <w:snapToGrid/>
              </w:rPr>
            </w:pPr>
            <w:r w:rsidRPr="00866585">
              <w:rPr>
                <w:rFonts w:asciiTheme="minorHAnsi" w:hAnsiTheme="minorHAnsi" w:cstheme="minorHAnsi"/>
                <w:b/>
                <w:snapToGrid/>
              </w:rPr>
              <w:t xml:space="preserve">Característica 8 </w:t>
            </w:r>
            <w:proofErr w:type="spellStart"/>
            <w:r w:rsidRPr="00866585">
              <w:rPr>
                <w:rFonts w:asciiTheme="minorHAnsi" w:hAnsiTheme="minorHAnsi" w:cstheme="minorHAnsi"/>
                <w:b/>
                <w:snapToGrid/>
              </w:rPr>
              <w:t>Possuri</w:t>
            </w:r>
            <w:proofErr w:type="spellEnd"/>
            <w:r w:rsidRPr="00866585">
              <w:rPr>
                <w:rFonts w:asciiTheme="minorHAnsi" w:hAnsiTheme="minorHAnsi" w:cstheme="minorHAnsi"/>
                <w:b/>
                <w:snapToGrid/>
              </w:rPr>
              <w:t xml:space="preserve"> filme protetivo</w:t>
            </w:r>
          </w:p>
        </w:tc>
        <w:tc>
          <w:tcPr>
            <w:tcW w:w="708" w:type="dxa"/>
            <w:shd w:val="clear" w:color="auto" w:fill="auto"/>
            <w:vAlign w:val="center"/>
          </w:tcPr>
          <w:p w14:paraId="3F1DCBC0" w14:textId="77777777" w:rsidR="00941B74" w:rsidRPr="00866585" w:rsidRDefault="00941B74" w:rsidP="00AF186D">
            <w:pPr>
              <w:widowControl/>
              <w:jc w:val="center"/>
              <w:rPr>
                <w:rFonts w:asciiTheme="minorHAnsi" w:hAnsiTheme="minorHAnsi" w:cstheme="minorHAnsi"/>
                <w:b/>
                <w:snapToGrid/>
              </w:rPr>
            </w:pPr>
            <w:r w:rsidRPr="00866585">
              <w:rPr>
                <w:rFonts w:asciiTheme="minorHAnsi" w:hAnsiTheme="minorHAnsi" w:cstheme="minorHAnsi"/>
                <w:b/>
                <w:snapToGrid/>
              </w:rPr>
              <w:t>CODIP</w:t>
            </w:r>
          </w:p>
        </w:tc>
      </w:tr>
      <w:tr w:rsidR="00941B74" w:rsidRPr="00866585" w14:paraId="0835293C" w14:textId="77777777" w:rsidTr="00AF186D">
        <w:trPr>
          <w:trHeight w:val="360"/>
        </w:trPr>
        <w:tc>
          <w:tcPr>
            <w:tcW w:w="635" w:type="dxa"/>
            <w:shd w:val="clear" w:color="auto" w:fill="auto"/>
            <w:noWrap/>
            <w:vAlign w:val="bottom"/>
          </w:tcPr>
          <w:p w14:paraId="2944F6D9"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c>
          <w:tcPr>
            <w:tcW w:w="850" w:type="dxa"/>
            <w:shd w:val="clear" w:color="auto" w:fill="auto"/>
            <w:noWrap/>
            <w:vAlign w:val="bottom"/>
          </w:tcPr>
          <w:p w14:paraId="55BEAD16"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c>
          <w:tcPr>
            <w:tcW w:w="1134" w:type="dxa"/>
            <w:shd w:val="clear" w:color="auto" w:fill="auto"/>
            <w:noWrap/>
            <w:vAlign w:val="bottom"/>
          </w:tcPr>
          <w:p w14:paraId="0F02FF0F"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c>
          <w:tcPr>
            <w:tcW w:w="1276" w:type="dxa"/>
            <w:vAlign w:val="bottom"/>
          </w:tcPr>
          <w:p w14:paraId="00FFA2AB"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c>
          <w:tcPr>
            <w:tcW w:w="1134" w:type="dxa"/>
          </w:tcPr>
          <w:p w14:paraId="6A1020C8" w14:textId="77777777" w:rsidR="00941B74" w:rsidRPr="00866585" w:rsidRDefault="00941B74" w:rsidP="00AF186D">
            <w:pPr>
              <w:widowControl/>
              <w:rPr>
                <w:rFonts w:asciiTheme="minorHAnsi" w:hAnsiTheme="minorHAnsi" w:cstheme="minorHAnsi"/>
                <w:snapToGrid/>
              </w:rPr>
            </w:pPr>
          </w:p>
        </w:tc>
        <w:tc>
          <w:tcPr>
            <w:tcW w:w="1559" w:type="dxa"/>
          </w:tcPr>
          <w:p w14:paraId="07C68E60" w14:textId="77777777" w:rsidR="00941B74" w:rsidRPr="00866585" w:rsidRDefault="00941B74" w:rsidP="00AF186D">
            <w:pPr>
              <w:widowControl/>
              <w:rPr>
                <w:rFonts w:asciiTheme="minorHAnsi" w:hAnsiTheme="minorHAnsi" w:cstheme="minorHAnsi"/>
                <w:snapToGrid/>
              </w:rPr>
            </w:pPr>
          </w:p>
        </w:tc>
        <w:tc>
          <w:tcPr>
            <w:tcW w:w="1418" w:type="dxa"/>
          </w:tcPr>
          <w:p w14:paraId="67509F29" w14:textId="77777777" w:rsidR="00941B74" w:rsidRPr="00866585" w:rsidRDefault="00941B74" w:rsidP="00AF186D">
            <w:pPr>
              <w:widowControl/>
              <w:rPr>
                <w:rFonts w:asciiTheme="minorHAnsi" w:hAnsiTheme="minorHAnsi" w:cstheme="minorHAnsi"/>
                <w:snapToGrid/>
              </w:rPr>
            </w:pPr>
          </w:p>
        </w:tc>
        <w:tc>
          <w:tcPr>
            <w:tcW w:w="1275" w:type="dxa"/>
          </w:tcPr>
          <w:p w14:paraId="1AF6E122" w14:textId="77777777" w:rsidR="00941B74" w:rsidRPr="00866585" w:rsidRDefault="00941B74" w:rsidP="00AF186D">
            <w:pPr>
              <w:widowControl/>
              <w:rPr>
                <w:rFonts w:asciiTheme="minorHAnsi" w:hAnsiTheme="minorHAnsi" w:cstheme="minorHAnsi"/>
                <w:snapToGrid/>
              </w:rPr>
            </w:pPr>
          </w:p>
        </w:tc>
        <w:tc>
          <w:tcPr>
            <w:tcW w:w="993" w:type="dxa"/>
          </w:tcPr>
          <w:p w14:paraId="0C2784C9" w14:textId="77777777" w:rsidR="00941B74" w:rsidRPr="00866585" w:rsidRDefault="00941B74" w:rsidP="00AF186D">
            <w:pPr>
              <w:widowControl/>
              <w:rPr>
                <w:rFonts w:asciiTheme="minorHAnsi" w:hAnsiTheme="minorHAnsi" w:cstheme="minorHAnsi"/>
                <w:snapToGrid/>
              </w:rPr>
            </w:pPr>
          </w:p>
        </w:tc>
        <w:tc>
          <w:tcPr>
            <w:tcW w:w="708" w:type="dxa"/>
            <w:shd w:val="clear" w:color="auto" w:fill="auto"/>
            <w:noWrap/>
            <w:vAlign w:val="bottom"/>
          </w:tcPr>
          <w:p w14:paraId="631DC5AB"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r>
      <w:tr w:rsidR="00941B74" w:rsidRPr="00866585" w14:paraId="6900D248" w14:textId="77777777" w:rsidTr="00AF186D">
        <w:trPr>
          <w:trHeight w:val="360"/>
        </w:trPr>
        <w:tc>
          <w:tcPr>
            <w:tcW w:w="635" w:type="dxa"/>
            <w:shd w:val="clear" w:color="auto" w:fill="auto"/>
            <w:noWrap/>
            <w:vAlign w:val="bottom"/>
          </w:tcPr>
          <w:p w14:paraId="7A7B9CCA"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c>
          <w:tcPr>
            <w:tcW w:w="850" w:type="dxa"/>
            <w:shd w:val="clear" w:color="auto" w:fill="auto"/>
            <w:noWrap/>
            <w:vAlign w:val="bottom"/>
          </w:tcPr>
          <w:p w14:paraId="733AE1D9"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c>
          <w:tcPr>
            <w:tcW w:w="1134" w:type="dxa"/>
            <w:shd w:val="clear" w:color="auto" w:fill="auto"/>
            <w:noWrap/>
            <w:vAlign w:val="bottom"/>
          </w:tcPr>
          <w:p w14:paraId="34F73466"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c>
          <w:tcPr>
            <w:tcW w:w="1276" w:type="dxa"/>
            <w:vAlign w:val="bottom"/>
          </w:tcPr>
          <w:p w14:paraId="0AA1FC8F"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c>
          <w:tcPr>
            <w:tcW w:w="1134" w:type="dxa"/>
          </w:tcPr>
          <w:p w14:paraId="0362A2B7" w14:textId="77777777" w:rsidR="00941B74" w:rsidRPr="00866585" w:rsidRDefault="00941B74" w:rsidP="00AF186D">
            <w:pPr>
              <w:widowControl/>
              <w:rPr>
                <w:rFonts w:asciiTheme="minorHAnsi" w:hAnsiTheme="minorHAnsi" w:cstheme="minorHAnsi"/>
                <w:snapToGrid/>
              </w:rPr>
            </w:pPr>
          </w:p>
        </w:tc>
        <w:tc>
          <w:tcPr>
            <w:tcW w:w="1559" w:type="dxa"/>
          </w:tcPr>
          <w:p w14:paraId="7A08F2C3" w14:textId="77777777" w:rsidR="00941B74" w:rsidRPr="00866585" w:rsidRDefault="00941B74" w:rsidP="00AF186D">
            <w:pPr>
              <w:widowControl/>
              <w:rPr>
                <w:rFonts w:asciiTheme="minorHAnsi" w:hAnsiTheme="minorHAnsi" w:cstheme="minorHAnsi"/>
                <w:snapToGrid/>
              </w:rPr>
            </w:pPr>
          </w:p>
        </w:tc>
        <w:tc>
          <w:tcPr>
            <w:tcW w:w="1418" w:type="dxa"/>
          </w:tcPr>
          <w:p w14:paraId="44560A17" w14:textId="77777777" w:rsidR="00941B74" w:rsidRPr="00866585" w:rsidRDefault="00941B74" w:rsidP="00AF186D">
            <w:pPr>
              <w:widowControl/>
              <w:rPr>
                <w:rFonts w:asciiTheme="minorHAnsi" w:hAnsiTheme="minorHAnsi" w:cstheme="minorHAnsi"/>
                <w:snapToGrid/>
              </w:rPr>
            </w:pPr>
          </w:p>
        </w:tc>
        <w:tc>
          <w:tcPr>
            <w:tcW w:w="1275" w:type="dxa"/>
          </w:tcPr>
          <w:p w14:paraId="33CDF9E2" w14:textId="77777777" w:rsidR="00941B74" w:rsidRPr="00866585" w:rsidRDefault="00941B74" w:rsidP="00AF186D">
            <w:pPr>
              <w:widowControl/>
              <w:rPr>
                <w:rFonts w:asciiTheme="minorHAnsi" w:hAnsiTheme="minorHAnsi" w:cstheme="minorHAnsi"/>
                <w:snapToGrid/>
              </w:rPr>
            </w:pPr>
          </w:p>
        </w:tc>
        <w:tc>
          <w:tcPr>
            <w:tcW w:w="993" w:type="dxa"/>
          </w:tcPr>
          <w:p w14:paraId="7FF831A8" w14:textId="77777777" w:rsidR="00941B74" w:rsidRPr="00866585" w:rsidRDefault="00941B74" w:rsidP="00AF186D">
            <w:pPr>
              <w:widowControl/>
              <w:rPr>
                <w:rFonts w:asciiTheme="minorHAnsi" w:hAnsiTheme="minorHAnsi" w:cstheme="minorHAnsi"/>
                <w:snapToGrid/>
              </w:rPr>
            </w:pPr>
          </w:p>
        </w:tc>
        <w:tc>
          <w:tcPr>
            <w:tcW w:w="708" w:type="dxa"/>
            <w:shd w:val="clear" w:color="auto" w:fill="auto"/>
            <w:noWrap/>
            <w:vAlign w:val="bottom"/>
          </w:tcPr>
          <w:p w14:paraId="6F960313" w14:textId="77777777" w:rsidR="00941B74" w:rsidRPr="00866585" w:rsidRDefault="00941B74" w:rsidP="00AF186D">
            <w:pPr>
              <w:widowControl/>
              <w:rPr>
                <w:rFonts w:asciiTheme="minorHAnsi" w:hAnsiTheme="minorHAnsi" w:cstheme="minorHAnsi"/>
                <w:snapToGrid/>
              </w:rPr>
            </w:pPr>
            <w:r w:rsidRPr="00866585">
              <w:rPr>
                <w:rFonts w:asciiTheme="minorHAnsi" w:hAnsiTheme="minorHAnsi" w:cstheme="minorHAnsi"/>
                <w:snapToGrid/>
              </w:rPr>
              <w:t> </w:t>
            </w:r>
          </w:p>
        </w:tc>
      </w:tr>
      <w:bookmarkEnd w:id="24"/>
    </w:tbl>
    <w:p w14:paraId="71906F4B" w14:textId="77777777" w:rsidR="00941B74" w:rsidRDefault="00941B74" w:rsidP="00941B74">
      <w:pPr>
        <w:jc w:val="both"/>
        <w:rPr>
          <w:rFonts w:asciiTheme="minorHAnsi" w:hAnsiTheme="minorHAnsi" w:cstheme="minorHAnsi"/>
          <w:color w:val="FF0000"/>
          <w:sz w:val="24"/>
          <w:szCs w:val="24"/>
        </w:rPr>
      </w:pPr>
    </w:p>
    <w:p w14:paraId="4A06BBD8" w14:textId="77777777" w:rsidR="00941B74" w:rsidRPr="00DA7BC3" w:rsidRDefault="00941B74" w:rsidP="00941B74">
      <w:pPr>
        <w:jc w:val="both"/>
        <w:rPr>
          <w:rFonts w:asciiTheme="minorHAnsi" w:hAnsiTheme="minorHAnsi" w:cstheme="minorHAnsi"/>
          <w:sz w:val="24"/>
          <w:szCs w:val="24"/>
        </w:rPr>
      </w:pPr>
      <w:r w:rsidRPr="00DA7BC3">
        <w:rPr>
          <w:rFonts w:asciiTheme="minorHAnsi" w:hAnsiTheme="minorHAnsi" w:cstheme="minorHAnsi"/>
          <w:sz w:val="24"/>
          <w:szCs w:val="24"/>
        </w:rPr>
        <w:t>O CODIP fornecido é representado por uma combinação alfanumérica que reflete as características do produto. A combinação alfanumérica reflete, em ordem decrescente, a importância de cada característica do produto, começando pela mais relevante</w:t>
      </w:r>
      <w:r>
        <w:rPr>
          <w:rFonts w:asciiTheme="minorHAnsi" w:hAnsiTheme="minorHAnsi" w:cstheme="minorHAnsi"/>
          <w:sz w:val="24"/>
          <w:szCs w:val="24"/>
        </w:rPr>
        <w:t>, conforme descrito abaixo:</w:t>
      </w:r>
      <w:r w:rsidRPr="00DA7BC3">
        <w:rPr>
          <w:rFonts w:asciiTheme="minorHAnsi" w:hAnsiTheme="minorHAnsi" w:cstheme="minorHAnsi"/>
          <w:sz w:val="24"/>
          <w:szCs w:val="24"/>
        </w:rPr>
        <w:t xml:space="preserve"> </w:t>
      </w:r>
    </w:p>
    <w:p w14:paraId="14CBACB3" w14:textId="77777777" w:rsidR="00941B74" w:rsidRPr="00CC34F5" w:rsidRDefault="00941B74" w:rsidP="00941B74">
      <w:pPr>
        <w:jc w:val="both"/>
        <w:rPr>
          <w:rFonts w:asciiTheme="minorHAnsi" w:hAnsiTheme="minorHAnsi" w:cstheme="minorHAnsi"/>
          <w:color w:val="FF0000"/>
          <w:sz w:val="24"/>
          <w:szCs w:val="24"/>
        </w:rPr>
      </w:pPr>
    </w:p>
    <w:tbl>
      <w:tblPr>
        <w:tblStyle w:val="Tabelacomgrade"/>
        <w:tblW w:w="0" w:type="auto"/>
        <w:tblInd w:w="392" w:type="dxa"/>
        <w:tblLook w:val="04A0" w:firstRow="1" w:lastRow="0" w:firstColumn="1" w:lastColumn="0" w:noHBand="0" w:noVBand="1"/>
      </w:tblPr>
      <w:tblGrid>
        <w:gridCol w:w="6096"/>
        <w:gridCol w:w="850"/>
      </w:tblGrid>
      <w:tr w:rsidR="00941B74" w:rsidRPr="00A62ACA" w14:paraId="465C6430" w14:textId="77777777" w:rsidTr="00AF186D">
        <w:tc>
          <w:tcPr>
            <w:tcW w:w="6096" w:type="dxa"/>
            <w:vAlign w:val="center"/>
          </w:tcPr>
          <w:p w14:paraId="20A6A1A3" w14:textId="77777777" w:rsidR="00941B74" w:rsidRPr="00A62ACA" w:rsidRDefault="00941B74" w:rsidP="00AF186D">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1: quanto à forma</w:t>
            </w:r>
          </w:p>
        </w:tc>
        <w:tc>
          <w:tcPr>
            <w:tcW w:w="850" w:type="dxa"/>
            <w:vAlign w:val="center"/>
          </w:tcPr>
          <w:p w14:paraId="3393C0E8" w14:textId="77777777" w:rsidR="00941B74" w:rsidRPr="00A62ACA" w:rsidRDefault="00941B74" w:rsidP="00AF186D">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941B74" w:rsidRPr="00A62ACA" w14:paraId="7235AAA1" w14:textId="77777777" w:rsidTr="00AF186D">
        <w:tc>
          <w:tcPr>
            <w:tcW w:w="6096" w:type="dxa"/>
            <w:vAlign w:val="center"/>
          </w:tcPr>
          <w:p w14:paraId="617C7275" w14:textId="77777777" w:rsidR="00941B74" w:rsidRPr="00A62ACA" w:rsidRDefault="00941B74" w:rsidP="00AF186D">
            <w:pPr>
              <w:pStyle w:val="PargrafodaLista"/>
              <w:ind w:left="0"/>
              <w:rPr>
                <w:rFonts w:asciiTheme="minorHAnsi" w:hAnsiTheme="minorHAnsi" w:cstheme="minorHAnsi"/>
                <w:sz w:val="24"/>
                <w:szCs w:val="24"/>
              </w:rPr>
            </w:pPr>
            <w:r w:rsidRPr="00A62ACA">
              <w:rPr>
                <w:rFonts w:asciiTheme="minorHAnsi" w:hAnsiTheme="minorHAnsi" w:cstheme="minorHAnsi"/>
                <w:sz w:val="24"/>
                <w:szCs w:val="24"/>
              </w:rPr>
              <w:t>Bobina</w:t>
            </w:r>
          </w:p>
        </w:tc>
        <w:tc>
          <w:tcPr>
            <w:tcW w:w="850" w:type="dxa"/>
            <w:vAlign w:val="center"/>
          </w:tcPr>
          <w:p w14:paraId="7E3FD75B"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A1</w:t>
            </w:r>
          </w:p>
        </w:tc>
      </w:tr>
      <w:tr w:rsidR="00941B74" w:rsidRPr="00A62ACA" w14:paraId="11467F8C" w14:textId="77777777" w:rsidTr="00AF186D">
        <w:tc>
          <w:tcPr>
            <w:tcW w:w="6096" w:type="dxa"/>
            <w:vAlign w:val="center"/>
          </w:tcPr>
          <w:p w14:paraId="0FDFC3F9" w14:textId="77777777" w:rsidR="00941B74" w:rsidRPr="00A62ACA" w:rsidRDefault="00941B74" w:rsidP="00AF186D">
            <w:pPr>
              <w:pStyle w:val="PargrafodaLista"/>
              <w:ind w:left="0"/>
              <w:rPr>
                <w:rFonts w:asciiTheme="minorHAnsi" w:hAnsiTheme="minorHAnsi" w:cstheme="minorHAnsi"/>
                <w:sz w:val="24"/>
                <w:szCs w:val="24"/>
              </w:rPr>
            </w:pPr>
            <w:proofErr w:type="spellStart"/>
            <w:r>
              <w:rPr>
                <w:rFonts w:asciiTheme="minorHAnsi" w:hAnsiTheme="minorHAnsi" w:cstheme="minorHAnsi"/>
                <w:sz w:val="24"/>
                <w:szCs w:val="24"/>
              </w:rPr>
              <w:t>Blank</w:t>
            </w:r>
            <w:proofErr w:type="spellEnd"/>
            <w:r>
              <w:rPr>
                <w:rFonts w:asciiTheme="minorHAnsi" w:hAnsiTheme="minorHAnsi" w:cstheme="minorHAnsi"/>
                <w:sz w:val="24"/>
                <w:szCs w:val="24"/>
              </w:rPr>
              <w:t>/</w:t>
            </w:r>
            <w:r w:rsidRPr="00A62ACA">
              <w:rPr>
                <w:rFonts w:asciiTheme="minorHAnsi" w:hAnsiTheme="minorHAnsi" w:cstheme="minorHAnsi"/>
                <w:sz w:val="24"/>
                <w:szCs w:val="24"/>
              </w:rPr>
              <w:t>Chapa</w:t>
            </w:r>
          </w:p>
        </w:tc>
        <w:tc>
          <w:tcPr>
            <w:tcW w:w="850" w:type="dxa"/>
            <w:vAlign w:val="center"/>
          </w:tcPr>
          <w:p w14:paraId="166DE713"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A2</w:t>
            </w:r>
          </w:p>
        </w:tc>
      </w:tr>
      <w:tr w:rsidR="00941B74" w:rsidRPr="00A62ACA" w14:paraId="12427E99" w14:textId="77777777" w:rsidTr="00AF186D">
        <w:tc>
          <w:tcPr>
            <w:tcW w:w="6096" w:type="dxa"/>
            <w:vAlign w:val="center"/>
          </w:tcPr>
          <w:p w14:paraId="5897E7D0" w14:textId="77777777" w:rsidR="00941B74" w:rsidRPr="00A62ACA" w:rsidRDefault="00941B74" w:rsidP="00AF186D">
            <w:pPr>
              <w:pStyle w:val="PargrafodaLista"/>
              <w:ind w:left="0"/>
              <w:rPr>
                <w:rFonts w:asciiTheme="minorHAnsi" w:hAnsiTheme="minorHAnsi" w:cstheme="minorHAnsi"/>
                <w:sz w:val="24"/>
                <w:szCs w:val="24"/>
              </w:rPr>
            </w:pPr>
            <w:r w:rsidRPr="00A62ACA">
              <w:rPr>
                <w:rFonts w:asciiTheme="minorHAnsi" w:hAnsiTheme="minorHAnsi" w:cstheme="minorHAnsi"/>
                <w:sz w:val="24"/>
                <w:szCs w:val="24"/>
              </w:rPr>
              <w:t>Rolo</w:t>
            </w:r>
          </w:p>
        </w:tc>
        <w:tc>
          <w:tcPr>
            <w:tcW w:w="850" w:type="dxa"/>
            <w:vAlign w:val="center"/>
          </w:tcPr>
          <w:p w14:paraId="56A4FB1D"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A3</w:t>
            </w:r>
          </w:p>
        </w:tc>
      </w:tr>
    </w:tbl>
    <w:p w14:paraId="32840228" w14:textId="77777777" w:rsidR="00205634" w:rsidRDefault="00205634" w:rsidP="00205634">
      <w:pPr>
        <w:pStyle w:val="Corpodetexto"/>
        <w:ind w:right="-109"/>
        <w:rPr>
          <w:rFonts w:asciiTheme="minorHAnsi" w:hAnsiTheme="minorHAnsi" w:cstheme="minorHAnsi"/>
          <w:b/>
          <w:color w:val="FF0000"/>
          <w:sz w:val="24"/>
          <w:szCs w:val="24"/>
        </w:rPr>
      </w:pPr>
    </w:p>
    <w:tbl>
      <w:tblPr>
        <w:tblStyle w:val="Tabelacomgrade"/>
        <w:tblW w:w="0" w:type="auto"/>
        <w:tblInd w:w="392" w:type="dxa"/>
        <w:tblLook w:val="04A0" w:firstRow="1" w:lastRow="0" w:firstColumn="1" w:lastColumn="0" w:noHBand="0" w:noVBand="1"/>
      </w:tblPr>
      <w:tblGrid>
        <w:gridCol w:w="6096"/>
        <w:gridCol w:w="850"/>
      </w:tblGrid>
      <w:tr w:rsidR="00941B74" w:rsidRPr="00A62ACA" w14:paraId="1657038F" w14:textId="77777777" w:rsidTr="00AF186D">
        <w:tc>
          <w:tcPr>
            <w:tcW w:w="6096" w:type="dxa"/>
            <w:vAlign w:val="center"/>
          </w:tcPr>
          <w:p w14:paraId="4A93780D" w14:textId="77777777" w:rsidR="00941B74" w:rsidRPr="00A62ACA" w:rsidRDefault="00941B74" w:rsidP="00AF186D">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 xml:space="preserve">Característica 2: </w:t>
            </w:r>
            <w:r w:rsidRPr="00D5746A">
              <w:rPr>
                <w:rFonts w:asciiTheme="minorHAnsi" w:hAnsiTheme="minorHAnsi" w:cstheme="minorHAnsi"/>
                <w:b/>
                <w:bCs/>
                <w:sz w:val="24"/>
                <w:szCs w:val="24"/>
              </w:rPr>
              <w:t>quanto à espessura nominal</w:t>
            </w:r>
          </w:p>
        </w:tc>
        <w:tc>
          <w:tcPr>
            <w:tcW w:w="850" w:type="dxa"/>
            <w:vAlign w:val="center"/>
          </w:tcPr>
          <w:p w14:paraId="16715F05" w14:textId="77777777" w:rsidR="00941B74" w:rsidRPr="00A62ACA" w:rsidRDefault="00941B74" w:rsidP="00AF186D">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941B74" w:rsidRPr="00A62ACA" w14:paraId="01DF16F5" w14:textId="77777777" w:rsidTr="00AF186D">
        <w:tc>
          <w:tcPr>
            <w:tcW w:w="6096" w:type="dxa"/>
            <w:vAlign w:val="center"/>
          </w:tcPr>
          <w:p w14:paraId="23303608" w14:textId="77777777" w:rsidR="00941B74" w:rsidRPr="00F5129B"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&lt;=0,30mm </w:t>
            </w:r>
          </w:p>
        </w:tc>
        <w:tc>
          <w:tcPr>
            <w:tcW w:w="850" w:type="dxa"/>
            <w:vAlign w:val="center"/>
          </w:tcPr>
          <w:p w14:paraId="0B958369"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B1</w:t>
            </w:r>
          </w:p>
        </w:tc>
      </w:tr>
      <w:tr w:rsidR="00941B74" w:rsidRPr="00A62ACA" w14:paraId="54BDF7E9" w14:textId="77777777" w:rsidTr="00AF186D">
        <w:tc>
          <w:tcPr>
            <w:tcW w:w="6096" w:type="dxa"/>
            <w:vAlign w:val="center"/>
          </w:tcPr>
          <w:p w14:paraId="6680773D" w14:textId="77777777" w:rsidR="00941B74" w:rsidRPr="00F5129B"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0,30mm &lt;= 0,40mm </w:t>
            </w:r>
          </w:p>
        </w:tc>
        <w:tc>
          <w:tcPr>
            <w:tcW w:w="850" w:type="dxa"/>
            <w:vAlign w:val="center"/>
          </w:tcPr>
          <w:p w14:paraId="696B4EE1"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B2</w:t>
            </w:r>
          </w:p>
        </w:tc>
      </w:tr>
      <w:tr w:rsidR="00941B74" w:rsidRPr="00A62ACA" w14:paraId="78C6ADB1" w14:textId="77777777" w:rsidTr="00AF186D">
        <w:tc>
          <w:tcPr>
            <w:tcW w:w="6096" w:type="dxa"/>
            <w:vAlign w:val="center"/>
          </w:tcPr>
          <w:p w14:paraId="16DC8E3F" w14:textId="77777777" w:rsidR="00941B74" w:rsidRPr="00F5129B"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&gt; 0,40mm &lt;= 0,50mm</w:t>
            </w:r>
          </w:p>
        </w:tc>
        <w:tc>
          <w:tcPr>
            <w:tcW w:w="850" w:type="dxa"/>
            <w:vAlign w:val="center"/>
          </w:tcPr>
          <w:p w14:paraId="2649D03E"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sidRPr="00A62ACA">
              <w:rPr>
                <w:rFonts w:asciiTheme="minorHAnsi" w:eastAsiaTheme="minorHAnsi" w:hAnsiTheme="minorHAnsi" w:cstheme="minorHAnsi"/>
                <w:snapToGrid/>
                <w:color w:val="000000"/>
                <w:sz w:val="24"/>
                <w:szCs w:val="24"/>
                <w:lang w:eastAsia="en-US"/>
              </w:rPr>
              <w:t>B3</w:t>
            </w:r>
          </w:p>
        </w:tc>
      </w:tr>
      <w:tr w:rsidR="00941B74" w:rsidRPr="00A62ACA" w14:paraId="4E196751" w14:textId="77777777" w:rsidTr="00AF186D">
        <w:tc>
          <w:tcPr>
            <w:tcW w:w="6096" w:type="dxa"/>
            <w:vAlign w:val="center"/>
          </w:tcPr>
          <w:p w14:paraId="790250F7" w14:textId="77777777" w:rsidR="00941B74" w:rsidRPr="00F5129B"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&gt;</w:t>
            </w:r>
            <w:r>
              <w:rPr>
                <w:rFonts w:eastAsiaTheme="minorHAnsi"/>
                <w:snapToGrid/>
                <w:color w:val="000000"/>
                <w:sz w:val="24"/>
                <w:szCs w:val="24"/>
                <w:lang w:eastAsia="en-US"/>
              </w:rPr>
              <w:t xml:space="preserve"> </w:t>
            </w:r>
            <w:r w:rsidRPr="00D5746A">
              <w:rPr>
                <w:rFonts w:eastAsiaTheme="minorHAnsi"/>
                <w:snapToGrid/>
                <w:color w:val="000000"/>
                <w:sz w:val="24"/>
                <w:szCs w:val="24"/>
                <w:lang w:eastAsia="en-US"/>
              </w:rPr>
              <w:t xml:space="preserve">0,50mm &lt;= 0,80mm </w:t>
            </w:r>
          </w:p>
        </w:tc>
        <w:tc>
          <w:tcPr>
            <w:tcW w:w="850" w:type="dxa"/>
            <w:vAlign w:val="center"/>
          </w:tcPr>
          <w:p w14:paraId="68E902B2"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sidRPr="00A62ACA">
              <w:rPr>
                <w:rFonts w:asciiTheme="minorHAnsi" w:eastAsiaTheme="minorHAnsi" w:hAnsiTheme="minorHAnsi" w:cstheme="minorHAnsi"/>
                <w:snapToGrid/>
                <w:color w:val="000000"/>
                <w:sz w:val="24"/>
                <w:szCs w:val="24"/>
                <w:lang w:eastAsia="en-US"/>
              </w:rPr>
              <w:t>B4</w:t>
            </w:r>
          </w:p>
        </w:tc>
      </w:tr>
      <w:tr w:rsidR="00941B74" w:rsidRPr="00A62ACA" w14:paraId="79CD8F26" w14:textId="77777777" w:rsidTr="00AF186D">
        <w:tc>
          <w:tcPr>
            <w:tcW w:w="6096" w:type="dxa"/>
            <w:vAlign w:val="center"/>
          </w:tcPr>
          <w:p w14:paraId="3F9D638B" w14:textId="77777777" w:rsidR="00941B74" w:rsidRPr="00D5746A"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0,80mm &lt;= 1,25mm </w:t>
            </w:r>
          </w:p>
        </w:tc>
        <w:tc>
          <w:tcPr>
            <w:tcW w:w="850" w:type="dxa"/>
            <w:vAlign w:val="center"/>
          </w:tcPr>
          <w:p w14:paraId="1400B287"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sidRPr="00A62ACA">
              <w:rPr>
                <w:rFonts w:asciiTheme="minorHAnsi" w:eastAsiaTheme="minorHAnsi" w:hAnsiTheme="minorHAnsi" w:cstheme="minorHAnsi"/>
                <w:snapToGrid/>
                <w:color w:val="000000"/>
                <w:sz w:val="24"/>
                <w:szCs w:val="24"/>
                <w:lang w:eastAsia="en-US"/>
              </w:rPr>
              <w:t>B5</w:t>
            </w:r>
          </w:p>
        </w:tc>
      </w:tr>
      <w:tr w:rsidR="00941B74" w:rsidRPr="00A62ACA" w14:paraId="2BB7D4B9" w14:textId="77777777" w:rsidTr="00AF186D">
        <w:tc>
          <w:tcPr>
            <w:tcW w:w="6096" w:type="dxa"/>
            <w:vAlign w:val="center"/>
          </w:tcPr>
          <w:p w14:paraId="5DF9A827" w14:textId="77777777" w:rsidR="00941B74" w:rsidRPr="00D5746A"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1,25mm &lt;= 1,55mm </w:t>
            </w:r>
          </w:p>
        </w:tc>
        <w:tc>
          <w:tcPr>
            <w:tcW w:w="850" w:type="dxa"/>
            <w:vAlign w:val="center"/>
          </w:tcPr>
          <w:p w14:paraId="4DB4CA0B"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B6</w:t>
            </w:r>
          </w:p>
        </w:tc>
      </w:tr>
      <w:tr w:rsidR="00941B74" w:rsidRPr="00A62ACA" w14:paraId="436B014C" w14:textId="77777777" w:rsidTr="00AF186D">
        <w:tc>
          <w:tcPr>
            <w:tcW w:w="6096" w:type="dxa"/>
            <w:vAlign w:val="center"/>
          </w:tcPr>
          <w:p w14:paraId="4668970C" w14:textId="77777777" w:rsidR="00941B74" w:rsidRPr="00D5746A"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1,55mm </w:t>
            </w:r>
          </w:p>
        </w:tc>
        <w:tc>
          <w:tcPr>
            <w:tcW w:w="850" w:type="dxa"/>
            <w:vAlign w:val="center"/>
          </w:tcPr>
          <w:p w14:paraId="35777908"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B7</w:t>
            </w:r>
          </w:p>
        </w:tc>
      </w:tr>
    </w:tbl>
    <w:p w14:paraId="109BF85B" w14:textId="77777777" w:rsidR="00941B74" w:rsidRDefault="00941B74" w:rsidP="00205634">
      <w:pPr>
        <w:pStyle w:val="Corpodetexto"/>
        <w:ind w:right="-109"/>
        <w:rPr>
          <w:rFonts w:asciiTheme="minorHAnsi" w:hAnsiTheme="minorHAnsi" w:cstheme="minorHAnsi"/>
          <w:b/>
          <w:color w:val="FF0000"/>
          <w:sz w:val="24"/>
          <w:szCs w:val="24"/>
        </w:rPr>
      </w:pPr>
    </w:p>
    <w:tbl>
      <w:tblPr>
        <w:tblStyle w:val="Tabelacomgrade"/>
        <w:tblW w:w="0" w:type="auto"/>
        <w:tblInd w:w="392" w:type="dxa"/>
        <w:tblLook w:val="04A0" w:firstRow="1" w:lastRow="0" w:firstColumn="1" w:lastColumn="0" w:noHBand="0" w:noVBand="1"/>
      </w:tblPr>
      <w:tblGrid>
        <w:gridCol w:w="6089"/>
        <w:gridCol w:w="857"/>
      </w:tblGrid>
      <w:tr w:rsidR="00941B74" w:rsidRPr="00A62ACA" w14:paraId="17A6659C" w14:textId="77777777" w:rsidTr="00AF186D">
        <w:tc>
          <w:tcPr>
            <w:tcW w:w="6089" w:type="dxa"/>
            <w:vAlign w:val="center"/>
          </w:tcPr>
          <w:p w14:paraId="754FAB63" w14:textId="77777777" w:rsidR="00941B74" w:rsidRPr="00A62ACA" w:rsidRDefault="00941B74" w:rsidP="00AF186D">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3: quanto à largura</w:t>
            </w:r>
          </w:p>
        </w:tc>
        <w:tc>
          <w:tcPr>
            <w:tcW w:w="857" w:type="dxa"/>
            <w:vAlign w:val="center"/>
          </w:tcPr>
          <w:p w14:paraId="0C6EF47F" w14:textId="77777777" w:rsidR="00941B74" w:rsidRPr="00A62ACA" w:rsidRDefault="00941B74" w:rsidP="00AF186D">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941B74" w:rsidRPr="00A62ACA" w14:paraId="795FD1E2" w14:textId="77777777" w:rsidTr="00AF186D">
        <w:tc>
          <w:tcPr>
            <w:tcW w:w="6089" w:type="dxa"/>
            <w:vAlign w:val="center"/>
          </w:tcPr>
          <w:p w14:paraId="6594D15C" w14:textId="77777777" w:rsidR="00941B74" w:rsidRPr="00F5129B"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&lt;600m </w:t>
            </w:r>
          </w:p>
        </w:tc>
        <w:tc>
          <w:tcPr>
            <w:tcW w:w="857" w:type="dxa"/>
            <w:vAlign w:val="center"/>
          </w:tcPr>
          <w:p w14:paraId="19309F66"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C1</w:t>
            </w:r>
          </w:p>
        </w:tc>
      </w:tr>
      <w:tr w:rsidR="00941B74" w:rsidRPr="00A62ACA" w14:paraId="67D1DAE1" w14:textId="77777777" w:rsidTr="00AF186D">
        <w:tc>
          <w:tcPr>
            <w:tcW w:w="6089" w:type="dxa"/>
            <w:vAlign w:val="center"/>
          </w:tcPr>
          <w:p w14:paraId="6C03D664" w14:textId="77777777" w:rsidR="00941B74" w:rsidRPr="00F5129B"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 600mm &lt;=1000mm </w:t>
            </w:r>
          </w:p>
        </w:tc>
        <w:tc>
          <w:tcPr>
            <w:tcW w:w="857" w:type="dxa"/>
            <w:vAlign w:val="center"/>
          </w:tcPr>
          <w:p w14:paraId="6A44ADF1"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C2</w:t>
            </w:r>
          </w:p>
        </w:tc>
      </w:tr>
      <w:tr w:rsidR="00941B74" w:rsidRPr="00A62ACA" w14:paraId="083C4A05" w14:textId="77777777" w:rsidTr="00AF186D">
        <w:tc>
          <w:tcPr>
            <w:tcW w:w="6089" w:type="dxa"/>
            <w:vAlign w:val="center"/>
          </w:tcPr>
          <w:p w14:paraId="78C6CBE4" w14:textId="77777777" w:rsidR="00941B74" w:rsidRPr="00D5746A"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lastRenderedPageBreak/>
              <w:t>&gt; 1000mm &lt; = 1300mm</w:t>
            </w:r>
          </w:p>
        </w:tc>
        <w:tc>
          <w:tcPr>
            <w:tcW w:w="857" w:type="dxa"/>
            <w:vAlign w:val="center"/>
          </w:tcPr>
          <w:p w14:paraId="7D88E814"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C3</w:t>
            </w:r>
          </w:p>
        </w:tc>
      </w:tr>
      <w:tr w:rsidR="00941B74" w:rsidRPr="00A62ACA" w14:paraId="7D8171BA" w14:textId="77777777" w:rsidTr="00AF186D">
        <w:tc>
          <w:tcPr>
            <w:tcW w:w="6089" w:type="dxa"/>
            <w:vAlign w:val="center"/>
          </w:tcPr>
          <w:p w14:paraId="0BF053F2" w14:textId="77777777" w:rsidR="00941B74" w:rsidRPr="00D5746A"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&gt;1300mm </w:t>
            </w:r>
          </w:p>
        </w:tc>
        <w:tc>
          <w:tcPr>
            <w:tcW w:w="857" w:type="dxa"/>
            <w:vAlign w:val="center"/>
          </w:tcPr>
          <w:p w14:paraId="1DD13240"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C4</w:t>
            </w:r>
          </w:p>
        </w:tc>
      </w:tr>
    </w:tbl>
    <w:p w14:paraId="3128624B" w14:textId="77777777" w:rsidR="00941B74" w:rsidRDefault="00941B74" w:rsidP="00205634">
      <w:pPr>
        <w:pStyle w:val="Corpodetexto"/>
        <w:ind w:right="-109"/>
        <w:rPr>
          <w:rFonts w:asciiTheme="minorHAnsi" w:hAnsiTheme="minorHAnsi" w:cstheme="minorHAnsi"/>
          <w:b/>
          <w:color w:val="FF0000"/>
          <w:sz w:val="24"/>
          <w:szCs w:val="24"/>
        </w:rPr>
      </w:pPr>
    </w:p>
    <w:tbl>
      <w:tblPr>
        <w:tblStyle w:val="Tabelacomgrade"/>
        <w:tblW w:w="0" w:type="auto"/>
        <w:tblInd w:w="392" w:type="dxa"/>
        <w:tblLayout w:type="fixed"/>
        <w:tblLook w:val="04A0" w:firstRow="1" w:lastRow="0" w:firstColumn="1" w:lastColumn="0" w:noHBand="0" w:noVBand="1"/>
      </w:tblPr>
      <w:tblGrid>
        <w:gridCol w:w="6096"/>
        <w:gridCol w:w="850"/>
      </w:tblGrid>
      <w:tr w:rsidR="00941B74" w:rsidRPr="00A62ACA" w14:paraId="1F2427C0" w14:textId="77777777" w:rsidTr="00AF186D">
        <w:tc>
          <w:tcPr>
            <w:tcW w:w="6096" w:type="dxa"/>
            <w:vAlign w:val="center"/>
          </w:tcPr>
          <w:p w14:paraId="70ED980D" w14:textId="77777777" w:rsidR="00941B74" w:rsidRPr="00A62ACA" w:rsidRDefault="00941B74" w:rsidP="00AF186D">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4: quanto à tinta</w:t>
            </w:r>
          </w:p>
        </w:tc>
        <w:tc>
          <w:tcPr>
            <w:tcW w:w="850" w:type="dxa"/>
            <w:vAlign w:val="center"/>
          </w:tcPr>
          <w:p w14:paraId="65EF0F20" w14:textId="77777777" w:rsidR="00941B74" w:rsidRPr="00A62ACA" w:rsidRDefault="00941B74" w:rsidP="00AF186D">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941B74" w:rsidRPr="00A62ACA" w14:paraId="03E3974B" w14:textId="77777777" w:rsidTr="00AF186D">
        <w:tc>
          <w:tcPr>
            <w:tcW w:w="6096" w:type="dxa"/>
            <w:vAlign w:val="center"/>
          </w:tcPr>
          <w:p w14:paraId="4915C485" w14:textId="77777777" w:rsidR="00941B74" w:rsidRPr="00D5746A"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Em 1 Face</w:t>
            </w:r>
          </w:p>
        </w:tc>
        <w:tc>
          <w:tcPr>
            <w:tcW w:w="850" w:type="dxa"/>
            <w:vAlign w:val="center"/>
          </w:tcPr>
          <w:p w14:paraId="6320FF00"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D1</w:t>
            </w:r>
          </w:p>
        </w:tc>
      </w:tr>
      <w:tr w:rsidR="00941B74" w:rsidRPr="00A62ACA" w14:paraId="28963B61" w14:textId="77777777" w:rsidTr="00AF186D">
        <w:tc>
          <w:tcPr>
            <w:tcW w:w="6096" w:type="dxa"/>
            <w:vAlign w:val="center"/>
          </w:tcPr>
          <w:p w14:paraId="4D2FC820" w14:textId="77777777" w:rsidR="00941B74" w:rsidRPr="00A62ACA" w:rsidRDefault="00941B74" w:rsidP="00AF186D">
            <w:pPr>
              <w:pStyle w:val="PargrafodaLista"/>
              <w:ind w:left="0"/>
              <w:rPr>
                <w:rFonts w:asciiTheme="minorHAnsi" w:hAnsiTheme="minorHAnsi" w:cstheme="minorHAnsi"/>
                <w:sz w:val="24"/>
                <w:szCs w:val="24"/>
              </w:rPr>
            </w:pPr>
            <w:r>
              <w:rPr>
                <w:rFonts w:asciiTheme="minorHAnsi" w:hAnsiTheme="minorHAnsi" w:cstheme="minorHAnsi"/>
                <w:sz w:val="24"/>
                <w:szCs w:val="24"/>
              </w:rPr>
              <w:t>Em 2 Faces</w:t>
            </w:r>
          </w:p>
        </w:tc>
        <w:tc>
          <w:tcPr>
            <w:tcW w:w="850" w:type="dxa"/>
            <w:vAlign w:val="center"/>
          </w:tcPr>
          <w:p w14:paraId="3D1D5016"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D2</w:t>
            </w:r>
          </w:p>
        </w:tc>
      </w:tr>
    </w:tbl>
    <w:p w14:paraId="3AB5F10F" w14:textId="77777777" w:rsidR="00941B74" w:rsidRDefault="00941B74" w:rsidP="00205634">
      <w:pPr>
        <w:pStyle w:val="Corpodetexto"/>
        <w:ind w:right="-109"/>
        <w:rPr>
          <w:rFonts w:asciiTheme="minorHAnsi" w:hAnsiTheme="minorHAnsi" w:cstheme="minorHAnsi"/>
          <w:b/>
          <w:color w:val="FF0000"/>
          <w:sz w:val="24"/>
          <w:szCs w:val="24"/>
        </w:rPr>
      </w:pPr>
    </w:p>
    <w:tbl>
      <w:tblPr>
        <w:tblStyle w:val="Tabelacomgrade"/>
        <w:tblW w:w="0" w:type="auto"/>
        <w:tblInd w:w="392" w:type="dxa"/>
        <w:tblLook w:val="04A0" w:firstRow="1" w:lastRow="0" w:firstColumn="1" w:lastColumn="0" w:noHBand="0" w:noVBand="1"/>
      </w:tblPr>
      <w:tblGrid>
        <w:gridCol w:w="6096"/>
        <w:gridCol w:w="850"/>
      </w:tblGrid>
      <w:tr w:rsidR="00941B74" w:rsidRPr="00A62ACA" w14:paraId="7A4D9CE6" w14:textId="77777777" w:rsidTr="00AF186D">
        <w:tc>
          <w:tcPr>
            <w:tcW w:w="6096" w:type="dxa"/>
            <w:vAlign w:val="center"/>
          </w:tcPr>
          <w:p w14:paraId="460A05F6" w14:textId="77777777" w:rsidR="00941B74" w:rsidRPr="00A62ACA" w:rsidRDefault="00941B74" w:rsidP="00AF186D">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5: quanto à camada de tinta 1ª face</w:t>
            </w:r>
          </w:p>
        </w:tc>
        <w:tc>
          <w:tcPr>
            <w:tcW w:w="850" w:type="dxa"/>
            <w:vAlign w:val="center"/>
          </w:tcPr>
          <w:p w14:paraId="09937DCB" w14:textId="77777777" w:rsidR="00941B74" w:rsidRPr="00A62ACA" w:rsidRDefault="00941B74" w:rsidP="00AF186D">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941B74" w:rsidRPr="00A62ACA" w14:paraId="4D64A46B" w14:textId="77777777" w:rsidTr="00AF186D">
        <w:tc>
          <w:tcPr>
            <w:tcW w:w="6096" w:type="dxa"/>
            <w:vAlign w:val="center"/>
          </w:tcPr>
          <w:p w14:paraId="0E8920B0" w14:textId="77777777" w:rsidR="00941B74" w:rsidRPr="00D5746A"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Inferior a 15 </w:t>
            </w:r>
            <w:proofErr w:type="spellStart"/>
            <w:r w:rsidRPr="00D5746A">
              <w:rPr>
                <w:rFonts w:eastAsiaTheme="minorHAnsi"/>
                <w:snapToGrid/>
                <w:color w:val="000000"/>
                <w:sz w:val="24"/>
                <w:szCs w:val="24"/>
                <w:lang w:eastAsia="en-US"/>
              </w:rPr>
              <w:t>μm</w:t>
            </w:r>
            <w:proofErr w:type="spellEnd"/>
          </w:p>
        </w:tc>
        <w:tc>
          <w:tcPr>
            <w:tcW w:w="850" w:type="dxa"/>
            <w:vAlign w:val="center"/>
          </w:tcPr>
          <w:p w14:paraId="3DB7C09A"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E1</w:t>
            </w:r>
          </w:p>
        </w:tc>
      </w:tr>
      <w:tr w:rsidR="00941B74" w:rsidRPr="00A62ACA" w14:paraId="0D517F2F" w14:textId="77777777" w:rsidTr="00AF186D">
        <w:tc>
          <w:tcPr>
            <w:tcW w:w="6096" w:type="dxa"/>
            <w:vAlign w:val="center"/>
          </w:tcPr>
          <w:p w14:paraId="290479DC" w14:textId="77777777" w:rsidR="00941B74" w:rsidRPr="00D5746A"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Entre 15 e 28 </w:t>
            </w:r>
            <w:proofErr w:type="spellStart"/>
            <w:r w:rsidRPr="00D5746A">
              <w:rPr>
                <w:rFonts w:eastAsiaTheme="minorHAnsi"/>
                <w:snapToGrid/>
                <w:color w:val="000000"/>
                <w:sz w:val="24"/>
                <w:szCs w:val="24"/>
                <w:lang w:eastAsia="en-US"/>
              </w:rPr>
              <w:t>μm</w:t>
            </w:r>
            <w:proofErr w:type="spellEnd"/>
          </w:p>
        </w:tc>
        <w:tc>
          <w:tcPr>
            <w:tcW w:w="850" w:type="dxa"/>
            <w:vAlign w:val="center"/>
          </w:tcPr>
          <w:p w14:paraId="2BC3B05C"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E2</w:t>
            </w:r>
          </w:p>
        </w:tc>
      </w:tr>
      <w:tr w:rsidR="00941B74" w:rsidRPr="00A62ACA" w14:paraId="64267D91" w14:textId="77777777" w:rsidTr="00AF186D">
        <w:tc>
          <w:tcPr>
            <w:tcW w:w="6096" w:type="dxa"/>
            <w:vAlign w:val="center"/>
          </w:tcPr>
          <w:p w14:paraId="0A88E5AD" w14:textId="77777777" w:rsidR="00941B74" w:rsidRPr="00D5746A" w:rsidRDefault="00941B74" w:rsidP="00AF186D">
            <w:pPr>
              <w:widowControl/>
              <w:autoSpaceDE w:val="0"/>
              <w:autoSpaceDN w:val="0"/>
              <w:adjustRightInd w:val="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Superior a 28 </w:t>
            </w:r>
            <w:proofErr w:type="spellStart"/>
            <w:r w:rsidRPr="00D5746A">
              <w:rPr>
                <w:rFonts w:eastAsiaTheme="minorHAnsi"/>
                <w:snapToGrid/>
                <w:color w:val="000000"/>
                <w:sz w:val="24"/>
                <w:szCs w:val="24"/>
                <w:lang w:eastAsia="en-US"/>
              </w:rPr>
              <w:t>μm</w:t>
            </w:r>
            <w:proofErr w:type="spellEnd"/>
          </w:p>
        </w:tc>
        <w:tc>
          <w:tcPr>
            <w:tcW w:w="850" w:type="dxa"/>
            <w:vAlign w:val="center"/>
          </w:tcPr>
          <w:p w14:paraId="40DFC8C8"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E3</w:t>
            </w:r>
          </w:p>
        </w:tc>
      </w:tr>
    </w:tbl>
    <w:p w14:paraId="68B6C0A9" w14:textId="77777777" w:rsidR="00941B74" w:rsidRDefault="00941B74" w:rsidP="00205634">
      <w:pPr>
        <w:pStyle w:val="Corpodetexto"/>
        <w:ind w:right="-109"/>
        <w:rPr>
          <w:rFonts w:asciiTheme="minorHAnsi" w:hAnsiTheme="minorHAnsi" w:cstheme="minorHAnsi"/>
          <w:b/>
          <w:color w:val="FF0000"/>
          <w:sz w:val="24"/>
          <w:szCs w:val="24"/>
        </w:rPr>
      </w:pPr>
    </w:p>
    <w:tbl>
      <w:tblPr>
        <w:tblStyle w:val="Tabelacomgrade"/>
        <w:tblW w:w="0" w:type="auto"/>
        <w:tblInd w:w="392" w:type="dxa"/>
        <w:tblLook w:val="04A0" w:firstRow="1" w:lastRow="0" w:firstColumn="1" w:lastColumn="0" w:noHBand="0" w:noVBand="1"/>
      </w:tblPr>
      <w:tblGrid>
        <w:gridCol w:w="6096"/>
        <w:gridCol w:w="850"/>
      </w:tblGrid>
      <w:tr w:rsidR="00941B74" w:rsidRPr="00A62ACA" w14:paraId="11EE8394" w14:textId="77777777" w:rsidTr="00AF186D">
        <w:tc>
          <w:tcPr>
            <w:tcW w:w="6096" w:type="dxa"/>
            <w:vAlign w:val="center"/>
          </w:tcPr>
          <w:p w14:paraId="2CFBB423" w14:textId="77777777" w:rsidR="00941B74" w:rsidRPr="00A62ACA" w:rsidRDefault="00941B74" w:rsidP="00AF186D">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6: quanto à camada de tinta 2ª face</w:t>
            </w:r>
          </w:p>
        </w:tc>
        <w:tc>
          <w:tcPr>
            <w:tcW w:w="850" w:type="dxa"/>
            <w:vAlign w:val="center"/>
          </w:tcPr>
          <w:p w14:paraId="4F3A7D87" w14:textId="77777777" w:rsidR="00941B74" w:rsidRPr="00A62ACA" w:rsidRDefault="00941B74" w:rsidP="00AF186D">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941B74" w:rsidRPr="00A62ACA" w14:paraId="561C106C" w14:textId="77777777" w:rsidTr="00AF186D">
        <w:tc>
          <w:tcPr>
            <w:tcW w:w="6096" w:type="dxa"/>
            <w:vAlign w:val="center"/>
          </w:tcPr>
          <w:p w14:paraId="063A8EF3" w14:textId="77777777" w:rsidR="00941B74" w:rsidRPr="00A62ACA" w:rsidRDefault="00941B74" w:rsidP="00AF186D">
            <w:pPr>
              <w:pStyle w:val="PargrafodaLista"/>
              <w:ind w:left="0"/>
              <w:rPr>
                <w:rFonts w:asciiTheme="minorHAnsi" w:hAnsiTheme="minorHAnsi" w:cstheme="minorHAnsi"/>
                <w:sz w:val="24"/>
                <w:szCs w:val="24"/>
              </w:rPr>
            </w:pPr>
            <w:r w:rsidRPr="00D5746A">
              <w:rPr>
                <w:rFonts w:eastAsiaTheme="minorHAnsi"/>
                <w:snapToGrid/>
                <w:color w:val="000000"/>
                <w:sz w:val="24"/>
                <w:szCs w:val="24"/>
                <w:lang w:eastAsia="en-US"/>
              </w:rPr>
              <w:t xml:space="preserve">Inferior a 15 </w:t>
            </w:r>
            <w:proofErr w:type="spellStart"/>
            <w:r w:rsidRPr="00D5746A">
              <w:rPr>
                <w:rFonts w:eastAsiaTheme="minorHAnsi"/>
                <w:snapToGrid/>
                <w:color w:val="000000"/>
                <w:sz w:val="24"/>
                <w:szCs w:val="24"/>
                <w:lang w:eastAsia="en-US"/>
              </w:rPr>
              <w:t>μm</w:t>
            </w:r>
            <w:proofErr w:type="spellEnd"/>
          </w:p>
        </w:tc>
        <w:tc>
          <w:tcPr>
            <w:tcW w:w="850" w:type="dxa"/>
            <w:vAlign w:val="center"/>
          </w:tcPr>
          <w:p w14:paraId="0F8AAD03"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F1</w:t>
            </w:r>
          </w:p>
        </w:tc>
      </w:tr>
      <w:tr w:rsidR="00941B74" w:rsidRPr="00A62ACA" w14:paraId="3AF7FF0E" w14:textId="77777777" w:rsidTr="00AF186D">
        <w:tc>
          <w:tcPr>
            <w:tcW w:w="6096" w:type="dxa"/>
            <w:vAlign w:val="center"/>
          </w:tcPr>
          <w:p w14:paraId="0DAEF241" w14:textId="77777777" w:rsidR="00941B74" w:rsidRPr="00A62ACA" w:rsidRDefault="00941B74" w:rsidP="00AF186D">
            <w:pPr>
              <w:pStyle w:val="PargrafodaLista"/>
              <w:ind w:left="0"/>
              <w:rPr>
                <w:rFonts w:asciiTheme="minorHAnsi" w:hAnsiTheme="minorHAnsi" w:cstheme="minorHAnsi"/>
                <w:sz w:val="24"/>
                <w:szCs w:val="24"/>
              </w:rPr>
            </w:pPr>
            <w:r w:rsidRPr="00D5746A">
              <w:rPr>
                <w:rFonts w:eastAsiaTheme="minorHAnsi"/>
                <w:snapToGrid/>
                <w:color w:val="000000"/>
                <w:sz w:val="24"/>
                <w:szCs w:val="24"/>
                <w:lang w:eastAsia="en-US"/>
              </w:rPr>
              <w:t xml:space="preserve">Entre 15 e 28 </w:t>
            </w:r>
            <w:proofErr w:type="spellStart"/>
            <w:r w:rsidRPr="00D5746A">
              <w:rPr>
                <w:rFonts w:eastAsiaTheme="minorHAnsi"/>
                <w:snapToGrid/>
                <w:color w:val="000000"/>
                <w:sz w:val="24"/>
                <w:szCs w:val="24"/>
                <w:lang w:eastAsia="en-US"/>
              </w:rPr>
              <w:t>μm</w:t>
            </w:r>
            <w:proofErr w:type="spellEnd"/>
          </w:p>
        </w:tc>
        <w:tc>
          <w:tcPr>
            <w:tcW w:w="850" w:type="dxa"/>
            <w:vAlign w:val="center"/>
          </w:tcPr>
          <w:p w14:paraId="0B905420"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F2</w:t>
            </w:r>
          </w:p>
        </w:tc>
      </w:tr>
      <w:tr w:rsidR="00941B74" w:rsidRPr="00A62ACA" w14:paraId="53C6B028" w14:textId="77777777" w:rsidTr="00AF186D">
        <w:tc>
          <w:tcPr>
            <w:tcW w:w="6096" w:type="dxa"/>
            <w:vAlign w:val="center"/>
          </w:tcPr>
          <w:p w14:paraId="5700951A" w14:textId="77777777" w:rsidR="00941B74" w:rsidRPr="00D5746A" w:rsidRDefault="00941B74" w:rsidP="00AF186D">
            <w:pPr>
              <w:pStyle w:val="PargrafodaLista"/>
              <w:ind w:left="0"/>
              <w:rPr>
                <w:rFonts w:eastAsiaTheme="minorHAnsi"/>
                <w:snapToGrid/>
                <w:color w:val="000000"/>
                <w:sz w:val="24"/>
                <w:szCs w:val="24"/>
                <w:lang w:eastAsia="en-US"/>
              </w:rPr>
            </w:pPr>
            <w:r w:rsidRPr="00D5746A">
              <w:rPr>
                <w:rFonts w:eastAsiaTheme="minorHAnsi"/>
                <w:snapToGrid/>
                <w:color w:val="000000"/>
                <w:sz w:val="24"/>
                <w:szCs w:val="24"/>
                <w:lang w:eastAsia="en-US"/>
              </w:rPr>
              <w:t xml:space="preserve">Superior a 28 </w:t>
            </w:r>
            <w:proofErr w:type="spellStart"/>
            <w:r w:rsidRPr="00D5746A">
              <w:rPr>
                <w:rFonts w:eastAsiaTheme="minorHAnsi"/>
                <w:snapToGrid/>
                <w:color w:val="000000"/>
                <w:sz w:val="24"/>
                <w:szCs w:val="24"/>
                <w:lang w:eastAsia="en-US"/>
              </w:rPr>
              <w:t>μm</w:t>
            </w:r>
            <w:proofErr w:type="spellEnd"/>
          </w:p>
        </w:tc>
        <w:tc>
          <w:tcPr>
            <w:tcW w:w="850" w:type="dxa"/>
            <w:vAlign w:val="center"/>
          </w:tcPr>
          <w:p w14:paraId="4C64D831"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F3</w:t>
            </w:r>
          </w:p>
        </w:tc>
      </w:tr>
      <w:tr w:rsidR="00941B74" w:rsidRPr="00A62ACA" w14:paraId="4EB1ED72" w14:textId="77777777" w:rsidTr="00AF186D">
        <w:tc>
          <w:tcPr>
            <w:tcW w:w="6096" w:type="dxa"/>
            <w:vAlign w:val="center"/>
          </w:tcPr>
          <w:p w14:paraId="0860DF01" w14:textId="77777777" w:rsidR="00941B74" w:rsidRPr="00A62ACA" w:rsidRDefault="00941B74" w:rsidP="00AF186D">
            <w:pPr>
              <w:pStyle w:val="PargrafodaLista"/>
              <w:ind w:left="0"/>
              <w:rPr>
                <w:rFonts w:asciiTheme="minorHAnsi" w:hAnsiTheme="minorHAnsi" w:cstheme="minorHAnsi"/>
                <w:sz w:val="24"/>
                <w:szCs w:val="24"/>
              </w:rPr>
            </w:pPr>
            <w:r w:rsidRPr="00D5746A">
              <w:rPr>
                <w:rFonts w:eastAsiaTheme="minorHAnsi"/>
                <w:snapToGrid/>
                <w:color w:val="000000"/>
                <w:sz w:val="24"/>
                <w:szCs w:val="24"/>
                <w:lang w:eastAsia="en-US"/>
              </w:rPr>
              <w:t>S</w:t>
            </w:r>
            <w:r>
              <w:rPr>
                <w:rFonts w:eastAsiaTheme="minorHAnsi"/>
                <w:snapToGrid/>
                <w:color w:val="000000"/>
                <w:sz w:val="24"/>
                <w:szCs w:val="24"/>
                <w:lang w:eastAsia="en-US"/>
              </w:rPr>
              <w:t>em camada de tina</w:t>
            </w:r>
          </w:p>
        </w:tc>
        <w:tc>
          <w:tcPr>
            <w:tcW w:w="850" w:type="dxa"/>
            <w:vAlign w:val="center"/>
          </w:tcPr>
          <w:p w14:paraId="0757CF22"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F4</w:t>
            </w:r>
          </w:p>
        </w:tc>
      </w:tr>
    </w:tbl>
    <w:p w14:paraId="7E5F2758" w14:textId="77777777" w:rsidR="00941B74" w:rsidRDefault="00941B74" w:rsidP="00205634">
      <w:pPr>
        <w:pStyle w:val="Corpodetexto"/>
        <w:ind w:right="-109"/>
        <w:rPr>
          <w:rFonts w:asciiTheme="minorHAnsi" w:hAnsiTheme="minorHAnsi" w:cstheme="minorHAnsi"/>
          <w:b/>
          <w:color w:val="FF0000"/>
          <w:sz w:val="24"/>
          <w:szCs w:val="24"/>
        </w:rPr>
      </w:pPr>
    </w:p>
    <w:tbl>
      <w:tblPr>
        <w:tblStyle w:val="Tabelacomgrade"/>
        <w:tblW w:w="0" w:type="auto"/>
        <w:tblInd w:w="392" w:type="dxa"/>
        <w:tblLook w:val="04A0" w:firstRow="1" w:lastRow="0" w:firstColumn="1" w:lastColumn="0" w:noHBand="0" w:noVBand="1"/>
      </w:tblPr>
      <w:tblGrid>
        <w:gridCol w:w="6096"/>
        <w:gridCol w:w="850"/>
      </w:tblGrid>
      <w:tr w:rsidR="00941B74" w:rsidRPr="00A62ACA" w14:paraId="6270E609" w14:textId="77777777" w:rsidTr="00AF186D">
        <w:tc>
          <w:tcPr>
            <w:tcW w:w="6096" w:type="dxa"/>
            <w:vAlign w:val="center"/>
          </w:tcPr>
          <w:p w14:paraId="5DB28D6D" w14:textId="77777777" w:rsidR="00941B74" w:rsidRPr="00A62ACA" w:rsidRDefault="00941B74" w:rsidP="00AF186D">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7: quanto ao tipo de revestimento do substrato</w:t>
            </w:r>
          </w:p>
        </w:tc>
        <w:tc>
          <w:tcPr>
            <w:tcW w:w="850" w:type="dxa"/>
            <w:vAlign w:val="center"/>
          </w:tcPr>
          <w:p w14:paraId="25E878D9" w14:textId="77777777" w:rsidR="00941B74" w:rsidRPr="00A62ACA" w:rsidRDefault="00941B74" w:rsidP="00AF186D">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941B74" w:rsidRPr="00A62ACA" w14:paraId="06AEDFF3" w14:textId="77777777" w:rsidTr="00AF186D">
        <w:tc>
          <w:tcPr>
            <w:tcW w:w="6096" w:type="dxa"/>
            <w:vAlign w:val="center"/>
          </w:tcPr>
          <w:p w14:paraId="2035D2DE" w14:textId="77777777" w:rsidR="00941B74" w:rsidRPr="00903BDC" w:rsidRDefault="00941B74" w:rsidP="00AF186D">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Zinco entre 20 e 50g/m²</w:t>
            </w:r>
          </w:p>
        </w:tc>
        <w:tc>
          <w:tcPr>
            <w:tcW w:w="850" w:type="dxa"/>
            <w:vAlign w:val="center"/>
          </w:tcPr>
          <w:p w14:paraId="4BE76231"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G1</w:t>
            </w:r>
          </w:p>
        </w:tc>
      </w:tr>
      <w:tr w:rsidR="00941B74" w:rsidRPr="00A62ACA" w14:paraId="0CA43CC2" w14:textId="77777777" w:rsidTr="00AF186D">
        <w:tc>
          <w:tcPr>
            <w:tcW w:w="6096" w:type="dxa"/>
            <w:vAlign w:val="center"/>
          </w:tcPr>
          <w:p w14:paraId="7DD22133" w14:textId="77777777" w:rsidR="00941B74" w:rsidRPr="00903BDC" w:rsidRDefault="00941B74" w:rsidP="00AF186D">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Zinco entre 51 e 100g/m²</w:t>
            </w:r>
          </w:p>
        </w:tc>
        <w:tc>
          <w:tcPr>
            <w:tcW w:w="850" w:type="dxa"/>
            <w:vAlign w:val="center"/>
          </w:tcPr>
          <w:p w14:paraId="01509D03"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G2</w:t>
            </w:r>
          </w:p>
        </w:tc>
      </w:tr>
      <w:tr w:rsidR="00941B74" w:rsidRPr="00A62ACA" w14:paraId="213ED145" w14:textId="77777777" w:rsidTr="00AF186D">
        <w:tc>
          <w:tcPr>
            <w:tcW w:w="6096" w:type="dxa"/>
            <w:vAlign w:val="center"/>
          </w:tcPr>
          <w:p w14:paraId="13BB8897" w14:textId="77777777" w:rsidR="00941B74" w:rsidRPr="00903BDC" w:rsidRDefault="00941B74" w:rsidP="00AF186D">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Zinco entre 101 e 200g/m²</w:t>
            </w:r>
          </w:p>
        </w:tc>
        <w:tc>
          <w:tcPr>
            <w:tcW w:w="850" w:type="dxa"/>
            <w:vAlign w:val="center"/>
          </w:tcPr>
          <w:p w14:paraId="1C73CAFB"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G3</w:t>
            </w:r>
          </w:p>
        </w:tc>
      </w:tr>
      <w:tr w:rsidR="00941B74" w:rsidRPr="00A62ACA" w14:paraId="288BBBBC" w14:textId="77777777" w:rsidTr="00AF186D">
        <w:tc>
          <w:tcPr>
            <w:tcW w:w="6096" w:type="dxa"/>
            <w:vAlign w:val="center"/>
          </w:tcPr>
          <w:p w14:paraId="01EF0A3E" w14:textId="77777777" w:rsidR="00941B74" w:rsidRPr="00903BDC" w:rsidRDefault="00941B74" w:rsidP="00AF186D">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Zinco acima de 200g/m²</w:t>
            </w:r>
          </w:p>
        </w:tc>
        <w:tc>
          <w:tcPr>
            <w:tcW w:w="850" w:type="dxa"/>
            <w:vAlign w:val="center"/>
          </w:tcPr>
          <w:p w14:paraId="4A6890E7"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G4</w:t>
            </w:r>
          </w:p>
        </w:tc>
      </w:tr>
      <w:tr w:rsidR="00941B74" w:rsidRPr="00A62ACA" w14:paraId="47D33155" w14:textId="77777777" w:rsidTr="00AF186D">
        <w:tc>
          <w:tcPr>
            <w:tcW w:w="6096" w:type="dxa"/>
            <w:vAlign w:val="center"/>
          </w:tcPr>
          <w:p w14:paraId="13ADEAE0" w14:textId="77777777" w:rsidR="00941B74" w:rsidRPr="00903BDC" w:rsidRDefault="00941B74" w:rsidP="00AF186D">
            <w:pPr>
              <w:widowControl/>
              <w:autoSpaceDE w:val="0"/>
              <w:autoSpaceDN w:val="0"/>
              <w:adjustRightInd w:val="0"/>
              <w:rPr>
                <w:rFonts w:eastAsiaTheme="minorHAnsi"/>
                <w:snapToGrid/>
                <w:color w:val="000000"/>
                <w:sz w:val="24"/>
                <w:szCs w:val="24"/>
                <w:lang w:eastAsia="en-US"/>
              </w:rPr>
            </w:pPr>
            <w:proofErr w:type="spellStart"/>
            <w:r w:rsidRPr="00903BDC">
              <w:rPr>
                <w:rFonts w:eastAsiaTheme="minorHAnsi"/>
                <w:snapToGrid/>
                <w:color w:val="000000"/>
                <w:sz w:val="24"/>
                <w:szCs w:val="24"/>
                <w:lang w:eastAsia="en-US"/>
              </w:rPr>
              <w:t>AlZn</w:t>
            </w:r>
            <w:proofErr w:type="spellEnd"/>
            <w:r w:rsidRPr="00903BDC">
              <w:rPr>
                <w:rFonts w:eastAsiaTheme="minorHAnsi"/>
                <w:snapToGrid/>
                <w:color w:val="000000"/>
                <w:sz w:val="24"/>
                <w:szCs w:val="24"/>
                <w:lang w:eastAsia="en-US"/>
              </w:rPr>
              <w:t xml:space="preserve"> entre 20 e 50g/m² </w:t>
            </w:r>
          </w:p>
        </w:tc>
        <w:tc>
          <w:tcPr>
            <w:tcW w:w="850" w:type="dxa"/>
            <w:vAlign w:val="center"/>
          </w:tcPr>
          <w:p w14:paraId="1218431C"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G5</w:t>
            </w:r>
          </w:p>
        </w:tc>
      </w:tr>
      <w:tr w:rsidR="00941B74" w:rsidRPr="00A62ACA" w14:paraId="177DCC3A" w14:textId="77777777" w:rsidTr="00AF186D">
        <w:tc>
          <w:tcPr>
            <w:tcW w:w="6096" w:type="dxa"/>
            <w:vAlign w:val="center"/>
          </w:tcPr>
          <w:p w14:paraId="0C187182" w14:textId="77777777" w:rsidR="00941B74" w:rsidRPr="00903BDC" w:rsidRDefault="00941B74" w:rsidP="00AF186D">
            <w:pPr>
              <w:widowControl/>
              <w:autoSpaceDE w:val="0"/>
              <w:autoSpaceDN w:val="0"/>
              <w:adjustRightInd w:val="0"/>
              <w:rPr>
                <w:rFonts w:eastAsiaTheme="minorHAnsi"/>
                <w:snapToGrid/>
                <w:color w:val="000000"/>
                <w:sz w:val="24"/>
                <w:szCs w:val="24"/>
                <w:lang w:eastAsia="en-US"/>
              </w:rPr>
            </w:pPr>
            <w:proofErr w:type="spellStart"/>
            <w:r w:rsidRPr="00903BDC">
              <w:rPr>
                <w:rFonts w:eastAsiaTheme="minorHAnsi"/>
                <w:snapToGrid/>
                <w:color w:val="000000"/>
                <w:sz w:val="24"/>
                <w:szCs w:val="24"/>
                <w:lang w:eastAsia="en-US"/>
              </w:rPr>
              <w:t>AlZn</w:t>
            </w:r>
            <w:proofErr w:type="spellEnd"/>
            <w:r w:rsidRPr="00903BDC">
              <w:rPr>
                <w:rFonts w:eastAsiaTheme="minorHAnsi"/>
                <w:snapToGrid/>
                <w:color w:val="000000"/>
                <w:sz w:val="24"/>
                <w:szCs w:val="24"/>
                <w:lang w:eastAsia="en-US"/>
              </w:rPr>
              <w:t xml:space="preserve"> entre 51 e 100g/m²</w:t>
            </w:r>
          </w:p>
        </w:tc>
        <w:tc>
          <w:tcPr>
            <w:tcW w:w="850" w:type="dxa"/>
            <w:vAlign w:val="center"/>
          </w:tcPr>
          <w:p w14:paraId="20C743B9"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G6</w:t>
            </w:r>
          </w:p>
        </w:tc>
      </w:tr>
      <w:tr w:rsidR="00941B74" w:rsidRPr="00A62ACA" w14:paraId="01BB7D23" w14:textId="77777777" w:rsidTr="00AF186D">
        <w:tc>
          <w:tcPr>
            <w:tcW w:w="6096" w:type="dxa"/>
            <w:vAlign w:val="center"/>
          </w:tcPr>
          <w:p w14:paraId="50109381" w14:textId="77777777" w:rsidR="00941B74" w:rsidRPr="00903BDC" w:rsidRDefault="00941B74" w:rsidP="00AF186D">
            <w:pPr>
              <w:widowControl/>
              <w:autoSpaceDE w:val="0"/>
              <w:autoSpaceDN w:val="0"/>
              <w:adjustRightInd w:val="0"/>
              <w:rPr>
                <w:rFonts w:eastAsiaTheme="minorHAnsi"/>
                <w:snapToGrid/>
                <w:color w:val="000000"/>
                <w:sz w:val="24"/>
                <w:szCs w:val="24"/>
                <w:lang w:eastAsia="en-US"/>
              </w:rPr>
            </w:pPr>
            <w:proofErr w:type="spellStart"/>
            <w:r w:rsidRPr="00903BDC">
              <w:rPr>
                <w:rFonts w:eastAsiaTheme="minorHAnsi"/>
                <w:snapToGrid/>
                <w:color w:val="000000"/>
                <w:sz w:val="24"/>
                <w:szCs w:val="24"/>
                <w:lang w:eastAsia="en-US"/>
              </w:rPr>
              <w:t>AlZn</w:t>
            </w:r>
            <w:proofErr w:type="spellEnd"/>
            <w:r w:rsidRPr="00903BDC">
              <w:rPr>
                <w:rFonts w:eastAsiaTheme="minorHAnsi"/>
                <w:snapToGrid/>
                <w:color w:val="000000"/>
                <w:sz w:val="24"/>
                <w:szCs w:val="24"/>
                <w:lang w:eastAsia="en-US"/>
              </w:rPr>
              <w:t xml:space="preserve"> entre 101 e 200g/m²</w:t>
            </w:r>
          </w:p>
        </w:tc>
        <w:tc>
          <w:tcPr>
            <w:tcW w:w="850" w:type="dxa"/>
            <w:vAlign w:val="center"/>
          </w:tcPr>
          <w:p w14:paraId="26F78BD0"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G7</w:t>
            </w:r>
          </w:p>
        </w:tc>
      </w:tr>
      <w:tr w:rsidR="00941B74" w:rsidRPr="00A62ACA" w14:paraId="1341FCF3" w14:textId="77777777" w:rsidTr="00AF186D">
        <w:tc>
          <w:tcPr>
            <w:tcW w:w="6096" w:type="dxa"/>
            <w:vAlign w:val="center"/>
          </w:tcPr>
          <w:p w14:paraId="10BC61A3" w14:textId="77777777" w:rsidR="00941B74" w:rsidRPr="00903BDC" w:rsidRDefault="00941B74" w:rsidP="00AF186D">
            <w:pPr>
              <w:pStyle w:val="Default"/>
              <w:rPr>
                <w:rFonts w:eastAsiaTheme="minorHAnsi"/>
                <w:lang w:eastAsia="en-US"/>
              </w:rPr>
            </w:pPr>
            <w:proofErr w:type="spellStart"/>
            <w:r>
              <w:rPr>
                <w:rFonts w:asciiTheme="minorHAnsi" w:hAnsiTheme="minorHAnsi" w:cstheme="minorHAnsi"/>
              </w:rPr>
              <w:t>E</w:t>
            </w:r>
            <w:r w:rsidRPr="00903BDC">
              <w:rPr>
                <w:rFonts w:eastAsiaTheme="minorHAnsi"/>
                <w:lang w:eastAsia="en-US"/>
              </w:rPr>
              <w:t>letrogalvanizado</w:t>
            </w:r>
            <w:proofErr w:type="spellEnd"/>
            <w:r w:rsidRPr="00903BDC">
              <w:rPr>
                <w:rFonts w:eastAsiaTheme="minorHAnsi"/>
                <w:lang w:eastAsia="en-US"/>
              </w:rPr>
              <w:t xml:space="preserve"> </w:t>
            </w:r>
          </w:p>
        </w:tc>
        <w:tc>
          <w:tcPr>
            <w:tcW w:w="850" w:type="dxa"/>
            <w:vAlign w:val="center"/>
          </w:tcPr>
          <w:p w14:paraId="25FA6D5B"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G8</w:t>
            </w:r>
          </w:p>
        </w:tc>
      </w:tr>
      <w:tr w:rsidR="00941B74" w:rsidRPr="00A62ACA" w14:paraId="61E10592" w14:textId="77777777" w:rsidTr="00AF186D">
        <w:tc>
          <w:tcPr>
            <w:tcW w:w="6096" w:type="dxa"/>
            <w:vAlign w:val="center"/>
          </w:tcPr>
          <w:p w14:paraId="6591B54A" w14:textId="77777777" w:rsidR="00941B74" w:rsidRPr="00903BDC" w:rsidRDefault="00941B74" w:rsidP="00AF186D">
            <w:pPr>
              <w:widowControl/>
              <w:autoSpaceDE w:val="0"/>
              <w:autoSpaceDN w:val="0"/>
              <w:adjustRightInd w:val="0"/>
              <w:rPr>
                <w:rFonts w:eastAsiaTheme="minorHAnsi"/>
                <w:snapToGrid/>
                <w:color w:val="000000"/>
                <w:sz w:val="24"/>
                <w:szCs w:val="24"/>
                <w:lang w:eastAsia="en-US"/>
              </w:rPr>
            </w:pPr>
            <w:r w:rsidRPr="00903BDC">
              <w:rPr>
                <w:rFonts w:eastAsiaTheme="minorHAnsi"/>
                <w:snapToGrid/>
                <w:color w:val="000000"/>
                <w:sz w:val="24"/>
                <w:szCs w:val="24"/>
                <w:lang w:eastAsia="en-US"/>
              </w:rPr>
              <w:t xml:space="preserve">Outros </w:t>
            </w:r>
          </w:p>
        </w:tc>
        <w:tc>
          <w:tcPr>
            <w:tcW w:w="850" w:type="dxa"/>
            <w:vAlign w:val="center"/>
          </w:tcPr>
          <w:p w14:paraId="21E4CEDF" w14:textId="77777777" w:rsidR="00941B74" w:rsidRPr="00A62ACA" w:rsidRDefault="00941B74" w:rsidP="00AF186D">
            <w:pPr>
              <w:pStyle w:val="PargrafodaLista"/>
              <w:ind w:left="0"/>
              <w:jc w:val="center"/>
              <w:rPr>
                <w:rFonts w:asciiTheme="minorHAnsi" w:eastAsiaTheme="minorHAnsi" w:hAnsiTheme="minorHAnsi" w:cstheme="minorHAnsi"/>
                <w:snapToGrid/>
                <w:color w:val="000000"/>
                <w:sz w:val="24"/>
                <w:szCs w:val="24"/>
                <w:lang w:eastAsia="en-US"/>
              </w:rPr>
            </w:pPr>
            <w:r>
              <w:rPr>
                <w:rFonts w:asciiTheme="minorHAnsi" w:eastAsiaTheme="minorHAnsi" w:hAnsiTheme="minorHAnsi" w:cstheme="minorHAnsi"/>
                <w:snapToGrid/>
                <w:color w:val="000000"/>
                <w:sz w:val="24"/>
                <w:szCs w:val="24"/>
                <w:lang w:eastAsia="en-US"/>
              </w:rPr>
              <w:t>G9</w:t>
            </w:r>
          </w:p>
        </w:tc>
      </w:tr>
    </w:tbl>
    <w:p w14:paraId="1E4883AF" w14:textId="77777777" w:rsidR="00941B74" w:rsidRDefault="00941B74" w:rsidP="00205634">
      <w:pPr>
        <w:pStyle w:val="Corpodetexto"/>
        <w:ind w:right="-109"/>
        <w:rPr>
          <w:rFonts w:asciiTheme="minorHAnsi" w:hAnsiTheme="minorHAnsi" w:cstheme="minorHAnsi"/>
          <w:b/>
          <w:color w:val="FF0000"/>
          <w:sz w:val="24"/>
          <w:szCs w:val="24"/>
        </w:rPr>
      </w:pPr>
    </w:p>
    <w:tbl>
      <w:tblPr>
        <w:tblStyle w:val="Tabelacomgrade"/>
        <w:tblW w:w="0" w:type="auto"/>
        <w:tblInd w:w="392" w:type="dxa"/>
        <w:tblLook w:val="04A0" w:firstRow="1" w:lastRow="0" w:firstColumn="1" w:lastColumn="0" w:noHBand="0" w:noVBand="1"/>
      </w:tblPr>
      <w:tblGrid>
        <w:gridCol w:w="6096"/>
        <w:gridCol w:w="850"/>
      </w:tblGrid>
      <w:tr w:rsidR="00941B74" w:rsidRPr="00A62ACA" w14:paraId="73301297" w14:textId="77777777" w:rsidTr="00AF186D">
        <w:tc>
          <w:tcPr>
            <w:tcW w:w="6096" w:type="dxa"/>
            <w:vAlign w:val="center"/>
          </w:tcPr>
          <w:p w14:paraId="767287C0" w14:textId="77777777" w:rsidR="00941B74" w:rsidRPr="00A62ACA" w:rsidRDefault="00941B74" w:rsidP="00AF186D">
            <w:pPr>
              <w:pStyle w:val="PargrafodaLista"/>
              <w:ind w:left="0"/>
              <w:rPr>
                <w:rFonts w:asciiTheme="minorHAnsi" w:eastAsiaTheme="minorHAnsi" w:hAnsiTheme="minorHAnsi" w:cstheme="minorHAnsi"/>
                <w:b/>
                <w:bCs/>
                <w:snapToGrid/>
                <w:color w:val="000000"/>
                <w:sz w:val="24"/>
                <w:szCs w:val="24"/>
                <w:lang w:eastAsia="en-US"/>
              </w:rPr>
            </w:pPr>
            <w:r w:rsidRPr="00A62ACA">
              <w:rPr>
                <w:rFonts w:asciiTheme="minorHAnsi" w:hAnsiTheme="minorHAnsi" w:cstheme="minorHAnsi"/>
                <w:b/>
                <w:bCs/>
                <w:sz w:val="24"/>
                <w:szCs w:val="24"/>
              </w:rPr>
              <w:t>Característica 8: quanto ao filme protetivo</w:t>
            </w:r>
          </w:p>
        </w:tc>
        <w:tc>
          <w:tcPr>
            <w:tcW w:w="850" w:type="dxa"/>
            <w:vAlign w:val="center"/>
          </w:tcPr>
          <w:p w14:paraId="22CED0E1" w14:textId="77777777" w:rsidR="00941B74" w:rsidRPr="00A62ACA" w:rsidRDefault="00941B74" w:rsidP="00AF186D">
            <w:pPr>
              <w:pStyle w:val="PargrafodaLista"/>
              <w:ind w:left="0"/>
              <w:jc w:val="center"/>
              <w:rPr>
                <w:rFonts w:asciiTheme="minorHAnsi" w:eastAsiaTheme="minorHAnsi" w:hAnsiTheme="minorHAnsi" w:cstheme="minorHAnsi"/>
                <w:b/>
                <w:bCs/>
                <w:snapToGrid/>
                <w:color w:val="000000"/>
                <w:sz w:val="24"/>
                <w:szCs w:val="24"/>
                <w:lang w:eastAsia="en-US"/>
              </w:rPr>
            </w:pPr>
            <w:r w:rsidRPr="00A62ACA">
              <w:rPr>
                <w:rFonts w:asciiTheme="minorHAnsi" w:eastAsiaTheme="minorHAnsi" w:hAnsiTheme="minorHAnsi" w:cstheme="minorHAnsi"/>
                <w:b/>
                <w:bCs/>
                <w:snapToGrid/>
                <w:color w:val="000000"/>
                <w:sz w:val="24"/>
                <w:szCs w:val="24"/>
                <w:lang w:eastAsia="en-US"/>
              </w:rPr>
              <w:t>CODIP</w:t>
            </w:r>
          </w:p>
        </w:tc>
      </w:tr>
      <w:tr w:rsidR="00941B74" w:rsidRPr="00A62ACA" w14:paraId="39BC9AAE" w14:textId="77777777" w:rsidTr="00AF186D">
        <w:tc>
          <w:tcPr>
            <w:tcW w:w="6096" w:type="dxa"/>
            <w:vAlign w:val="center"/>
          </w:tcPr>
          <w:p w14:paraId="1646164E" w14:textId="77777777" w:rsidR="00941B74" w:rsidRPr="00A62ACA" w:rsidRDefault="00941B74" w:rsidP="00AF186D">
            <w:pPr>
              <w:pStyle w:val="PargrafodaLista"/>
              <w:ind w:left="0"/>
              <w:rPr>
                <w:rFonts w:asciiTheme="minorHAnsi" w:hAnsiTheme="minorHAnsi" w:cstheme="minorHAnsi"/>
                <w:sz w:val="24"/>
                <w:szCs w:val="24"/>
              </w:rPr>
            </w:pPr>
            <w:r>
              <w:rPr>
                <w:rFonts w:asciiTheme="minorHAnsi" w:hAnsiTheme="minorHAnsi" w:cstheme="minorHAnsi"/>
                <w:sz w:val="24"/>
                <w:szCs w:val="24"/>
              </w:rPr>
              <w:t>Sim</w:t>
            </w:r>
          </w:p>
        </w:tc>
        <w:tc>
          <w:tcPr>
            <w:tcW w:w="850" w:type="dxa"/>
            <w:vAlign w:val="center"/>
          </w:tcPr>
          <w:p w14:paraId="19D27419"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H1</w:t>
            </w:r>
          </w:p>
        </w:tc>
      </w:tr>
      <w:tr w:rsidR="00941B74" w:rsidRPr="00A62ACA" w14:paraId="4DBE1F8B" w14:textId="77777777" w:rsidTr="00AF186D">
        <w:tc>
          <w:tcPr>
            <w:tcW w:w="6096" w:type="dxa"/>
            <w:vAlign w:val="center"/>
          </w:tcPr>
          <w:p w14:paraId="1386D683" w14:textId="77777777" w:rsidR="00941B74" w:rsidRPr="00A62ACA" w:rsidRDefault="00941B74" w:rsidP="00AF186D">
            <w:pPr>
              <w:pStyle w:val="PargrafodaLista"/>
              <w:ind w:left="0"/>
              <w:rPr>
                <w:rFonts w:asciiTheme="minorHAnsi" w:hAnsiTheme="minorHAnsi" w:cstheme="minorHAnsi"/>
                <w:sz w:val="24"/>
                <w:szCs w:val="24"/>
              </w:rPr>
            </w:pPr>
            <w:r>
              <w:rPr>
                <w:rFonts w:asciiTheme="minorHAnsi" w:hAnsiTheme="minorHAnsi" w:cstheme="minorHAnsi"/>
                <w:sz w:val="24"/>
                <w:szCs w:val="24"/>
              </w:rPr>
              <w:t>Não</w:t>
            </w:r>
          </w:p>
        </w:tc>
        <w:tc>
          <w:tcPr>
            <w:tcW w:w="850" w:type="dxa"/>
            <w:vAlign w:val="center"/>
          </w:tcPr>
          <w:p w14:paraId="36E01623" w14:textId="77777777" w:rsidR="00941B74" w:rsidRPr="00A62ACA" w:rsidRDefault="00941B74" w:rsidP="00AF186D">
            <w:pPr>
              <w:pStyle w:val="PargrafodaLista"/>
              <w:ind w:left="0"/>
              <w:jc w:val="center"/>
              <w:rPr>
                <w:rFonts w:asciiTheme="minorHAnsi" w:hAnsiTheme="minorHAnsi" w:cstheme="minorHAnsi"/>
                <w:sz w:val="24"/>
                <w:szCs w:val="24"/>
              </w:rPr>
            </w:pPr>
            <w:r w:rsidRPr="00A62ACA">
              <w:rPr>
                <w:rFonts w:asciiTheme="minorHAnsi" w:eastAsiaTheme="minorHAnsi" w:hAnsiTheme="minorHAnsi" w:cstheme="minorHAnsi"/>
                <w:snapToGrid/>
                <w:color w:val="000000"/>
                <w:sz w:val="24"/>
                <w:szCs w:val="24"/>
                <w:lang w:eastAsia="en-US"/>
              </w:rPr>
              <w:t>H2</w:t>
            </w:r>
          </w:p>
        </w:tc>
      </w:tr>
    </w:tbl>
    <w:p w14:paraId="4DCE17C4" w14:textId="77777777" w:rsidR="00941B74" w:rsidRDefault="00941B74" w:rsidP="00205634">
      <w:pPr>
        <w:pStyle w:val="Corpodetexto"/>
        <w:ind w:right="-109"/>
        <w:rPr>
          <w:rFonts w:asciiTheme="minorHAnsi" w:hAnsiTheme="minorHAnsi" w:cstheme="minorHAnsi"/>
          <w:b/>
          <w:color w:val="FF0000"/>
          <w:sz w:val="24"/>
          <w:szCs w:val="24"/>
        </w:rPr>
      </w:pPr>
    </w:p>
    <w:p w14:paraId="73C0232E" w14:textId="77777777" w:rsidR="00941B74" w:rsidRPr="00A62ACA" w:rsidRDefault="00941B74" w:rsidP="00941B74">
      <w:pPr>
        <w:jc w:val="both"/>
        <w:rPr>
          <w:rFonts w:asciiTheme="minorHAnsi" w:hAnsiTheme="minorHAnsi" w:cstheme="minorHAnsi"/>
          <w:sz w:val="24"/>
          <w:szCs w:val="24"/>
        </w:rPr>
      </w:pPr>
      <w:r w:rsidRPr="00A62ACA">
        <w:rPr>
          <w:rFonts w:asciiTheme="minorHAnsi" w:hAnsiTheme="minorHAnsi" w:cstheme="minorHAnsi"/>
          <w:sz w:val="24"/>
          <w:szCs w:val="24"/>
        </w:rPr>
        <w:t xml:space="preserve">Exemplo de formulação do CODIP: </w:t>
      </w:r>
    </w:p>
    <w:p w14:paraId="14A0B157" w14:textId="2D128DFA" w:rsidR="00941B74" w:rsidRPr="00CC34F5" w:rsidRDefault="00941B74" w:rsidP="00941B74">
      <w:pPr>
        <w:pStyle w:val="Corpodetexto"/>
        <w:ind w:right="-109"/>
        <w:rPr>
          <w:rFonts w:asciiTheme="minorHAnsi" w:hAnsiTheme="minorHAnsi" w:cstheme="minorHAnsi"/>
          <w:b/>
          <w:color w:val="FF0000"/>
          <w:sz w:val="24"/>
          <w:szCs w:val="24"/>
        </w:rPr>
      </w:pPr>
      <w:r w:rsidRPr="00FB3A14">
        <w:rPr>
          <w:rFonts w:asciiTheme="minorHAnsi" w:hAnsiTheme="minorHAnsi" w:cstheme="minorHAnsi"/>
          <w:sz w:val="24"/>
          <w:szCs w:val="24"/>
        </w:rPr>
        <w:t>Aço</w:t>
      </w:r>
      <w:r w:rsidRPr="008E2368">
        <w:rPr>
          <w:rFonts w:asciiTheme="minorHAnsi" w:hAnsiTheme="minorHAnsi" w:cstheme="minorHAnsi"/>
          <w:sz w:val="24"/>
          <w:szCs w:val="24"/>
        </w:rPr>
        <w:t xml:space="preserve"> em bobina com 0,4mm de espessura, 500m de largura, pintado nas duas faces, com 20</w:t>
      </w:r>
      <w:r>
        <w:rPr>
          <w:rFonts w:asciiTheme="minorHAnsi" w:hAnsiTheme="minorHAnsi" w:cstheme="minorHAnsi"/>
          <w:sz w:val="24"/>
          <w:szCs w:val="24"/>
        </w:rPr>
        <w:t xml:space="preserve"> </w:t>
      </w:r>
      <w:proofErr w:type="gramStart"/>
      <w:r w:rsidRPr="008E2368">
        <w:rPr>
          <w:rFonts w:asciiTheme="minorHAnsi" w:hAnsiTheme="minorHAnsi" w:cstheme="minorHAnsi"/>
          <w:sz w:val="24"/>
          <w:szCs w:val="24"/>
        </w:rPr>
        <w:t>micra  de</w:t>
      </w:r>
      <w:proofErr w:type="gramEnd"/>
      <w:r w:rsidRPr="008E2368">
        <w:rPr>
          <w:rFonts w:asciiTheme="minorHAnsi" w:hAnsiTheme="minorHAnsi" w:cstheme="minorHAnsi"/>
          <w:sz w:val="24"/>
          <w:szCs w:val="24"/>
        </w:rPr>
        <w:t xml:space="preserve"> tinta em cada face, revestimento de alumínio e zinco entre 101 e 200g/m2 contendo filme protetivo</w:t>
      </w:r>
      <w:r w:rsidRPr="00FB3A14">
        <w:rPr>
          <w:rFonts w:asciiTheme="minorHAnsi" w:hAnsiTheme="minorHAnsi" w:cstheme="minorHAnsi"/>
          <w:sz w:val="24"/>
          <w:szCs w:val="24"/>
        </w:rPr>
        <w:t>: A1B2C1D2</w:t>
      </w:r>
      <w:r w:rsidRPr="008E2368">
        <w:rPr>
          <w:rFonts w:asciiTheme="minorHAnsi" w:hAnsiTheme="minorHAnsi" w:cstheme="minorHAnsi"/>
          <w:sz w:val="24"/>
          <w:szCs w:val="24"/>
        </w:rPr>
        <w:t>E2</w:t>
      </w:r>
      <w:r w:rsidRPr="00FB3A14">
        <w:rPr>
          <w:rFonts w:asciiTheme="minorHAnsi" w:hAnsiTheme="minorHAnsi" w:cstheme="minorHAnsi"/>
          <w:sz w:val="24"/>
          <w:szCs w:val="24"/>
        </w:rPr>
        <w:t>F2G7H1</w:t>
      </w:r>
    </w:p>
    <w:p w14:paraId="4A312A59" w14:textId="77777777" w:rsidR="00205634" w:rsidRPr="00CC34F5" w:rsidRDefault="00205634" w:rsidP="00CD5CA6">
      <w:pPr>
        <w:pStyle w:val="PargrafodaLista"/>
        <w:ind w:left="0"/>
        <w:rPr>
          <w:rFonts w:asciiTheme="minorHAnsi" w:hAnsiTheme="minorHAnsi" w:cstheme="minorHAnsi"/>
          <w:sz w:val="24"/>
          <w:szCs w:val="24"/>
        </w:rPr>
      </w:pPr>
    </w:p>
    <w:p w14:paraId="17A50DF3" w14:textId="77777777" w:rsidR="001756BD" w:rsidRPr="00CC34F5" w:rsidRDefault="00F42888" w:rsidP="00F76F7B">
      <w:pPr>
        <w:numPr>
          <w:ilvl w:val="1"/>
          <w:numId w:val="14"/>
        </w:numPr>
        <w:tabs>
          <w:tab w:val="clear" w:pos="705"/>
          <w:tab w:val="left" w:pos="709"/>
        </w:tabs>
        <w:jc w:val="both"/>
        <w:rPr>
          <w:rFonts w:asciiTheme="minorHAnsi" w:hAnsiTheme="minorHAnsi" w:cstheme="minorHAnsi"/>
          <w:sz w:val="24"/>
          <w:szCs w:val="24"/>
        </w:rPr>
      </w:pPr>
      <w:r w:rsidRPr="00CC34F5">
        <w:rPr>
          <w:rFonts w:asciiTheme="minorHAnsi" w:hAnsiTheme="minorHAnsi" w:cstheme="minorHAnsi"/>
          <w:sz w:val="24"/>
          <w:szCs w:val="24"/>
        </w:rPr>
        <w:t>Apresentar</w:t>
      </w:r>
      <w:r w:rsidR="002F41CB" w:rsidRPr="00CC34F5">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3214D5B5" w14:textId="77777777" w:rsidR="00B47040" w:rsidRPr="00CC34F5" w:rsidRDefault="00B47040" w:rsidP="002B5A41">
      <w:pPr>
        <w:jc w:val="center"/>
        <w:rPr>
          <w:rFonts w:asciiTheme="minorHAnsi" w:hAnsiTheme="minorHAnsi" w:cstheme="minorHAnsi"/>
          <w:sz w:val="24"/>
          <w:szCs w:val="24"/>
        </w:rPr>
      </w:pPr>
    </w:p>
    <w:p w14:paraId="64573D98" w14:textId="77777777" w:rsidR="00842AC5" w:rsidRPr="00CC34F5" w:rsidRDefault="00842AC5" w:rsidP="002B5A41">
      <w:pPr>
        <w:jc w:val="center"/>
        <w:rPr>
          <w:rFonts w:asciiTheme="minorHAnsi" w:hAnsiTheme="minorHAnsi" w:cstheme="minorHAnsi"/>
          <w:sz w:val="24"/>
          <w:szCs w:val="24"/>
        </w:rPr>
      </w:pPr>
    </w:p>
    <w:p w14:paraId="01E2DCF2"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Processo Produtivo </w:t>
      </w:r>
    </w:p>
    <w:p w14:paraId="7742D287" w14:textId="77777777" w:rsidR="002E27AC" w:rsidRPr="00CC34F5" w:rsidRDefault="002E27AC" w:rsidP="002E27AC">
      <w:pPr>
        <w:widowControl/>
        <w:jc w:val="both"/>
        <w:rPr>
          <w:rFonts w:asciiTheme="minorHAnsi" w:hAnsiTheme="minorHAnsi" w:cstheme="minorHAnsi"/>
          <w:caps/>
          <w:sz w:val="24"/>
          <w:szCs w:val="24"/>
        </w:rPr>
      </w:pPr>
    </w:p>
    <w:p w14:paraId="59938219" w14:textId="77777777" w:rsidR="002E27AC" w:rsidRPr="00CC34F5" w:rsidRDefault="002E27AC" w:rsidP="00DA53C3">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ab/>
        <w:t xml:space="preserve">Descrever, detalhadamente, o processo produtivo </w:t>
      </w:r>
      <w:r w:rsidR="00F00912" w:rsidRPr="00CC34F5">
        <w:rPr>
          <w:rFonts w:asciiTheme="minorHAnsi" w:hAnsiTheme="minorHAnsi" w:cstheme="minorHAnsi"/>
          <w:sz w:val="24"/>
          <w:szCs w:val="24"/>
        </w:rPr>
        <w:t>do</w:t>
      </w:r>
      <w:r w:rsidR="002F41CB" w:rsidRPr="00CC34F5">
        <w:rPr>
          <w:rFonts w:asciiTheme="minorHAnsi" w:hAnsiTheme="minorHAnsi" w:cstheme="minorHAnsi"/>
          <w:sz w:val="24"/>
          <w:szCs w:val="24"/>
        </w:rPr>
        <w:t xml:space="preserve"> produto similar doméstico, especificando:</w:t>
      </w:r>
      <w:r w:rsidRPr="00CC34F5">
        <w:rPr>
          <w:rFonts w:asciiTheme="minorHAnsi" w:hAnsiTheme="minorHAnsi" w:cstheme="minorHAnsi"/>
          <w:sz w:val="24"/>
          <w:szCs w:val="24"/>
        </w:rPr>
        <w:t xml:space="preserve"> matéria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-prima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 materia</w:t>
      </w:r>
      <w:r w:rsidR="002F41CB" w:rsidRPr="00CC34F5">
        <w:rPr>
          <w:rFonts w:asciiTheme="minorHAnsi" w:hAnsiTheme="minorHAnsi" w:cstheme="minorHAnsi"/>
          <w:sz w:val="24"/>
          <w:szCs w:val="24"/>
        </w:rPr>
        <w:t>l(</w:t>
      </w:r>
      <w:proofErr w:type="spellStart"/>
      <w:r w:rsidRPr="00CC34F5">
        <w:rPr>
          <w:rFonts w:asciiTheme="minorHAnsi" w:hAnsiTheme="minorHAnsi" w:cstheme="minorHAnsi"/>
          <w:sz w:val="24"/>
          <w:szCs w:val="24"/>
        </w:rPr>
        <w:t>is</w:t>
      </w:r>
      <w:proofErr w:type="spellEnd"/>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secundário</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e utilidades. Apresentar fluxograma descrevendo a </w:t>
      </w:r>
      <w:r w:rsidR="00DA53C3" w:rsidRPr="00CC34F5">
        <w:rPr>
          <w:rFonts w:asciiTheme="minorHAnsi" w:hAnsiTheme="minorHAnsi" w:cstheme="minorHAnsi"/>
          <w:sz w:val="24"/>
          <w:szCs w:val="24"/>
        </w:rPr>
        <w:t xml:space="preserve">rota </w:t>
      </w:r>
      <w:r w:rsidR="00DA53C3" w:rsidRPr="00CC34F5">
        <w:rPr>
          <w:rFonts w:asciiTheme="minorHAnsi" w:hAnsiTheme="minorHAnsi" w:cstheme="minorHAnsi"/>
          <w:sz w:val="24"/>
          <w:szCs w:val="24"/>
        </w:rPr>
        <w:lastRenderedPageBreak/>
        <w:t>tecnológica utilizada,</w:t>
      </w:r>
      <w:r w:rsidRPr="00CC34F5">
        <w:rPr>
          <w:rFonts w:asciiTheme="minorHAnsi" w:hAnsiTheme="minorHAnsi" w:cstheme="minorHAnsi"/>
          <w:sz w:val="24"/>
          <w:szCs w:val="24"/>
        </w:rPr>
        <w:t xml:space="preserve"> as principais etapas do processo e </w:t>
      </w:r>
      <w:r w:rsidR="002F41CB" w:rsidRPr="00CC34F5">
        <w:rPr>
          <w:rFonts w:asciiTheme="minorHAnsi" w:hAnsiTheme="minorHAnsi" w:cstheme="minorHAnsi"/>
          <w:sz w:val="24"/>
          <w:szCs w:val="24"/>
        </w:rPr>
        <w:t xml:space="preserve">os principais </w:t>
      </w:r>
      <w:r w:rsidRPr="00CC34F5">
        <w:rPr>
          <w:rFonts w:asciiTheme="minorHAnsi" w:hAnsiTheme="minorHAnsi" w:cstheme="minorHAnsi"/>
          <w:sz w:val="24"/>
          <w:szCs w:val="24"/>
        </w:rPr>
        <w:t>equipamentos utilizad</w:t>
      </w:r>
      <w:r w:rsidR="00DA53C3" w:rsidRPr="00CC34F5">
        <w:rPr>
          <w:rFonts w:asciiTheme="minorHAnsi" w:hAnsiTheme="minorHAnsi" w:cstheme="minorHAnsi"/>
          <w:sz w:val="24"/>
          <w:szCs w:val="24"/>
        </w:rPr>
        <w:t>os.</w:t>
      </w:r>
    </w:p>
    <w:p w14:paraId="0AF2EFFF" w14:textId="77777777" w:rsidR="00035FD4" w:rsidRPr="00CC34F5" w:rsidRDefault="00035FD4" w:rsidP="00035FD4">
      <w:pPr>
        <w:ind w:firstLine="4"/>
        <w:jc w:val="both"/>
        <w:rPr>
          <w:rFonts w:asciiTheme="minorHAnsi" w:hAnsiTheme="minorHAnsi" w:cstheme="minorHAnsi"/>
          <w:sz w:val="24"/>
          <w:szCs w:val="24"/>
        </w:rPr>
      </w:pPr>
    </w:p>
    <w:p w14:paraId="24EDC73B" w14:textId="77777777" w:rsidR="00532274" w:rsidRPr="00CC34F5" w:rsidRDefault="00532274" w:rsidP="00532274">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Caso o produto seja produzido em mais de uma planta, identificar cada uma delas e descrever as atividades efetuadas nas distintas plantas.</w:t>
      </w:r>
    </w:p>
    <w:p w14:paraId="5100E1BF" w14:textId="77777777" w:rsidR="00532274" w:rsidRPr="00CC34F5" w:rsidRDefault="00532274" w:rsidP="007723F9">
      <w:pPr>
        <w:jc w:val="both"/>
        <w:rPr>
          <w:rFonts w:asciiTheme="minorHAnsi" w:hAnsiTheme="minorHAnsi" w:cstheme="minorHAnsi"/>
          <w:sz w:val="24"/>
          <w:szCs w:val="24"/>
        </w:rPr>
      </w:pPr>
    </w:p>
    <w:p w14:paraId="29E148E2"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Informar se há subcontratação de serviços, no processo produtivo, como por exemplo, manutenção e ferramental, fornecimento de utilidades, etc.</w:t>
      </w:r>
    </w:p>
    <w:p w14:paraId="42B5E08A" w14:textId="77777777" w:rsidR="00035FD4" w:rsidRPr="00CC34F5" w:rsidRDefault="00035FD4" w:rsidP="00035FD4">
      <w:pPr>
        <w:ind w:firstLine="4"/>
        <w:jc w:val="both"/>
        <w:rPr>
          <w:rFonts w:asciiTheme="minorHAnsi" w:hAnsiTheme="minorHAnsi" w:cstheme="minorHAnsi"/>
          <w:sz w:val="24"/>
          <w:szCs w:val="24"/>
        </w:rPr>
      </w:pPr>
    </w:p>
    <w:p w14:paraId="5673F130"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Relacionar os subprodutos e refugos resultantes da produção</w:t>
      </w:r>
      <w:r w:rsidR="00815962" w:rsidRPr="00CC34F5">
        <w:rPr>
          <w:rFonts w:asciiTheme="minorHAnsi" w:hAnsiTheme="minorHAnsi" w:cstheme="minorHAnsi"/>
          <w:sz w:val="24"/>
          <w:szCs w:val="24"/>
        </w:rPr>
        <w:t>.</w:t>
      </w:r>
      <w:r w:rsidRPr="00CC34F5">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38F89D39" w14:textId="77777777" w:rsidR="002E27AC" w:rsidRPr="00CC34F5" w:rsidRDefault="002E27AC" w:rsidP="00DA53C3">
      <w:pPr>
        <w:jc w:val="both"/>
        <w:rPr>
          <w:rFonts w:asciiTheme="minorHAnsi" w:hAnsiTheme="minorHAnsi" w:cstheme="minorHAnsi"/>
          <w:sz w:val="24"/>
          <w:szCs w:val="24"/>
        </w:rPr>
      </w:pPr>
    </w:p>
    <w:p w14:paraId="34B464EE"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Informar o regime usual de produção do produto similar </w:t>
      </w:r>
      <w:r w:rsidR="00815962" w:rsidRPr="00CC34F5">
        <w:rPr>
          <w:rFonts w:asciiTheme="minorHAnsi" w:hAnsiTheme="minorHAnsi" w:cstheme="minorHAnsi"/>
          <w:sz w:val="24"/>
          <w:szCs w:val="24"/>
        </w:rPr>
        <w:t xml:space="preserve">doméstico </w:t>
      </w:r>
      <w:r w:rsidRPr="00CC34F5">
        <w:rPr>
          <w:rFonts w:asciiTheme="minorHAnsi" w:hAnsiTheme="minorHAnsi" w:cstheme="minorHAnsi"/>
          <w:sz w:val="24"/>
          <w:szCs w:val="24"/>
        </w:rPr>
        <w:t>(produção contínua ou batelada) e o número de turnos.</w:t>
      </w:r>
    </w:p>
    <w:p w14:paraId="0790D468" w14:textId="77777777" w:rsidR="00DA53C3" w:rsidRPr="00CC34F5" w:rsidRDefault="00DA53C3" w:rsidP="003B5880">
      <w:pPr>
        <w:jc w:val="both"/>
        <w:rPr>
          <w:rFonts w:asciiTheme="minorHAnsi" w:hAnsiTheme="minorHAnsi" w:cstheme="minorHAnsi"/>
          <w:sz w:val="24"/>
          <w:szCs w:val="24"/>
        </w:rPr>
      </w:pPr>
    </w:p>
    <w:p w14:paraId="5A315A5E" w14:textId="77777777" w:rsidR="00E129D7" w:rsidRPr="00CC34F5" w:rsidRDefault="00E129D7"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Esclarecer se há outras rotas para a produção </w:t>
      </w:r>
      <w:r w:rsidR="00920BDD" w:rsidRPr="00CC34F5">
        <w:rPr>
          <w:rFonts w:asciiTheme="minorHAnsi" w:hAnsiTheme="minorHAnsi" w:cstheme="minorHAnsi"/>
          <w:sz w:val="24"/>
          <w:szCs w:val="24"/>
        </w:rPr>
        <w:t>do</w:t>
      </w:r>
      <w:r w:rsidR="00815962" w:rsidRPr="00CC34F5">
        <w:rPr>
          <w:rFonts w:asciiTheme="minorHAnsi" w:hAnsiTheme="minorHAnsi" w:cstheme="minorHAnsi"/>
          <w:sz w:val="24"/>
          <w:szCs w:val="24"/>
        </w:rPr>
        <w:t xml:space="preserve"> produto similar doméstico. </w:t>
      </w:r>
      <w:r w:rsidRPr="00CC34F5">
        <w:rPr>
          <w:rFonts w:asciiTheme="minorHAnsi" w:hAnsiTheme="minorHAnsi" w:cstheme="minorHAnsi"/>
          <w:sz w:val="24"/>
          <w:szCs w:val="24"/>
        </w:rPr>
        <w:t xml:space="preserve"> </w:t>
      </w:r>
      <w:r w:rsidR="00815962" w:rsidRPr="00CC34F5">
        <w:rPr>
          <w:rFonts w:asciiTheme="minorHAnsi" w:hAnsiTheme="minorHAnsi" w:cstheme="minorHAnsi"/>
          <w:sz w:val="24"/>
          <w:szCs w:val="24"/>
        </w:rPr>
        <w:t>Em c</w:t>
      </w:r>
      <w:r w:rsidRPr="00CC34F5">
        <w:rPr>
          <w:rFonts w:asciiTheme="minorHAnsi" w:hAnsiTheme="minorHAnsi" w:cstheme="minorHAnsi"/>
          <w:sz w:val="24"/>
          <w:szCs w:val="24"/>
        </w:rPr>
        <w:t>aso positivo, informar as principais diferenças e semelhanças entre essas rotas.</w:t>
      </w:r>
    </w:p>
    <w:p w14:paraId="3264B804" w14:textId="77777777" w:rsidR="00DA53C3" w:rsidRPr="00CC34F5" w:rsidRDefault="00DA53C3" w:rsidP="00DA53C3">
      <w:pPr>
        <w:jc w:val="both"/>
        <w:rPr>
          <w:rFonts w:asciiTheme="minorHAnsi" w:hAnsiTheme="minorHAnsi" w:cstheme="minorHAnsi"/>
          <w:sz w:val="24"/>
          <w:szCs w:val="24"/>
        </w:rPr>
      </w:pPr>
    </w:p>
    <w:p w14:paraId="5CF4528F" w14:textId="77777777" w:rsidR="00842AC5" w:rsidRPr="00CC34F5" w:rsidRDefault="00842AC5" w:rsidP="00DA53C3">
      <w:pPr>
        <w:jc w:val="both"/>
        <w:rPr>
          <w:rFonts w:asciiTheme="minorHAnsi" w:hAnsiTheme="minorHAnsi" w:cstheme="minorHAnsi"/>
          <w:sz w:val="24"/>
          <w:szCs w:val="24"/>
        </w:rPr>
      </w:pPr>
    </w:p>
    <w:p w14:paraId="24102160" w14:textId="77777777" w:rsidR="00B61F90" w:rsidRPr="00CC34F5" w:rsidRDefault="002B5A41"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O</w:t>
      </w:r>
      <w:r w:rsidR="00257512" w:rsidRPr="00CC34F5">
        <w:rPr>
          <w:rFonts w:asciiTheme="minorHAnsi" w:hAnsiTheme="minorHAnsi" w:cstheme="minorHAnsi"/>
          <w:sz w:val="24"/>
          <w:szCs w:val="24"/>
        </w:rPr>
        <w:t>utras informações</w:t>
      </w:r>
    </w:p>
    <w:p w14:paraId="19DD2928" w14:textId="77777777" w:rsidR="00B61F90" w:rsidRPr="00CC34F5" w:rsidRDefault="00B61F90" w:rsidP="00B61F90">
      <w:pPr>
        <w:tabs>
          <w:tab w:val="left" w:pos="709"/>
        </w:tabs>
        <w:jc w:val="both"/>
        <w:rPr>
          <w:rFonts w:asciiTheme="minorHAnsi" w:hAnsiTheme="minorHAnsi" w:cstheme="minorHAnsi"/>
          <w:sz w:val="24"/>
          <w:szCs w:val="24"/>
        </w:rPr>
      </w:pPr>
    </w:p>
    <w:p w14:paraId="5480AFBB" w14:textId="77777777" w:rsidR="00430B01" w:rsidRPr="00CC34F5" w:rsidRDefault="00430B01" w:rsidP="00F76F7B">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67E28EB8" w14:textId="77777777" w:rsidR="00430B01" w:rsidRPr="00CC34F5" w:rsidRDefault="00430B01" w:rsidP="00430B01">
      <w:pPr>
        <w:jc w:val="both"/>
        <w:rPr>
          <w:rFonts w:asciiTheme="minorHAnsi" w:hAnsiTheme="minorHAnsi" w:cstheme="minorHAnsi"/>
          <w:caps/>
          <w:sz w:val="24"/>
          <w:szCs w:val="24"/>
        </w:rPr>
      </w:pPr>
    </w:p>
    <w:p w14:paraId="798A175C" w14:textId="77777777" w:rsidR="00B61F90" w:rsidRPr="00CC34F5" w:rsidRDefault="00430B01" w:rsidP="00430B01">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Caso sejam identificadas diferenças entre os dois produtos, esclarecer as razões que levam a crer que tais diferenças não afetam a similaridade.</w:t>
      </w:r>
    </w:p>
    <w:p w14:paraId="41AF218D" w14:textId="77777777" w:rsidR="00B61F90" w:rsidRPr="00CC34F5" w:rsidRDefault="00B61F90" w:rsidP="00B61F90">
      <w:pPr>
        <w:jc w:val="both"/>
        <w:rPr>
          <w:rFonts w:asciiTheme="minorHAnsi" w:hAnsiTheme="minorHAnsi" w:cstheme="minorHAnsi"/>
          <w:caps/>
          <w:sz w:val="24"/>
          <w:szCs w:val="24"/>
        </w:rPr>
      </w:pPr>
    </w:p>
    <w:p w14:paraId="76A7053F" w14:textId="77777777" w:rsidR="00BD34E1" w:rsidRPr="00CC34F5" w:rsidRDefault="00BD34E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008138BA" w14:textId="77777777" w:rsidR="0048086A" w:rsidRPr="00CC34F5" w:rsidRDefault="0048086A" w:rsidP="0048086A">
      <w:pPr>
        <w:pStyle w:val="PargrafodaLista"/>
        <w:rPr>
          <w:rFonts w:asciiTheme="minorHAnsi" w:hAnsiTheme="minorHAnsi" w:cstheme="minorHAnsi"/>
          <w:sz w:val="24"/>
          <w:szCs w:val="24"/>
        </w:rPr>
      </w:pPr>
    </w:p>
    <w:p w14:paraId="7869EE57" w14:textId="77777777" w:rsidR="0048086A" w:rsidRPr="00CC34F5" w:rsidRDefault="0048086A"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caps/>
          <w:sz w:val="24"/>
          <w:szCs w:val="24"/>
        </w:rPr>
        <w:t>I</w:t>
      </w:r>
      <w:r w:rsidRPr="00CC34F5">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12E97758" w14:textId="77777777" w:rsidR="00BD34E1" w:rsidRPr="00CC34F5" w:rsidRDefault="00BD34E1" w:rsidP="00BD34E1">
      <w:pPr>
        <w:pStyle w:val="PargrafodaLista"/>
        <w:rPr>
          <w:rFonts w:asciiTheme="minorHAnsi" w:hAnsiTheme="minorHAnsi" w:cstheme="minorHAnsi"/>
          <w:sz w:val="24"/>
          <w:szCs w:val="24"/>
        </w:rPr>
      </w:pPr>
    </w:p>
    <w:p w14:paraId="21943407" w14:textId="77777777" w:rsidR="00B61F90" w:rsidRPr="00CC34F5" w:rsidRDefault="002F41CB"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CC34F5">
        <w:rPr>
          <w:rFonts w:asciiTheme="minorHAnsi" w:hAnsiTheme="minorHAnsi" w:cstheme="minorHAnsi"/>
          <w:sz w:val="24"/>
          <w:szCs w:val="24"/>
        </w:rPr>
        <w:t xml:space="preserve"> </w:t>
      </w:r>
    </w:p>
    <w:p w14:paraId="4D9CA7D7" w14:textId="77777777" w:rsidR="00A03360" w:rsidRPr="00CC34F5" w:rsidRDefault="00A03360" w:rsidP="00E333D1">
      <w:pPr>
        <w:pStyle w:val="PargrafodaLista"/>
        <w:rPr>
          <w:rFonts w:asciiTheme="minorHAnsi" w:hAnsiTheme="minorHAnsi" w:cstheme="minorHAnsi"/>
          <w:sz w:val="24"/>
          <w:szCs w:val="24"/>
        </w:rPr>
      </w:pPr>
    </w:p>
    <w:p w14:paraId="0DDFBEE5" w14:textId="77777777" w:rsidR="00A03360" w:rsidRPr="00CC34F5" w:rsidRDefault="00A03360"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CC34F5">
        <w:rPr>
          <w:rFonts w:asciiTheme="minorHAnsi" w:hAnsiTheme="minorHAnsi" w:cstheme="minorHAnsi"/>
          <w:sz w:val="24"/>
          <w:szCs w:val="24"/>
        </w:rPr>
        <w:t>fornecimento de lista exaustiva de tais normas ou regulamentos técnicos, tal circunstância deverá ser devidamente justificada.</w:t>
      </w:r>
    </w:p>
    <w:p w14:paraId="5BAB1E39" w14:textId="77777777" w:rsidR="00E333D1" w:rsidRPr="00CC34F5" w:rsidRDefault="00E333D1" w:rsidP="00E333D1">
      <w:pPr>
        <w:pStyle w:val="PargrafodaLista"/>
        <w:rPr>
          <w:rFonts w:asciiTheme="minorHAnsi" w:hAnsiTheme="minorHAnsi" w:cstheme="minorHAnsi"/>
          <w:sz w:val="24"/>
          <w:szCs w:val="24"/>
        </w:rPr>
      </w:pPr>
    </w:p>
    <w:p w14:paraId="4EB3520A"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505F2199" w14:textId="77777777" w:rsidR="00E333D1" w:rsidRPr="00CC34F5" w:rsidRDefault="00E333D1" w:rsidP="00E333D1">
      <w:pPr>
        <w:pStyle w:val="PargrafodaLista"/>
        <w:rPr>
          <w:rFonts w:asciiTheme="minorHAnsi" w:hAnsiTheme="minorHAnsi" w:cstheme="minorHAnsi"/>
          <w:sz w:val="24"/>
          <w:szCs w:val="24"/>
        </w:rPr>
      </w:pPr>
    </w:p>
    <w:p w14:paraId="6C98CDDC"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No caso do setor agropecuário, descrever as políticas governamentais de preços aplicadas ao produto.</w:t>
      </w:r>
    </w:p>
    <w:p w14:paraId="3D1E649D" w14:textId="77777777" w:rsidR="002B5A41" w:rsidRPr="00CC34F5" w:rsidRDefault="002B5A41" w:rsidP="002609BE">
      <w:pPr>
        <w:jc w:val="both"/>
        <w:rPr>
          <w:rFonts w:asciiTheme="minorHAnsi" w:hAnsiTheme="minorHAnsi" w:cstheme="minorHAnsi"/>
          <w:sz w:val="24"/>
          <w:szCs w:val="24"/>
        </w:rPr>
      </w:pPr>
    </w:p>
    <w:p w14:paraId="52069FE5" w14:textId="77777777" w:rsidR="001756BD" w:rsidRPr="00CC34F5" w:rsidRDefault="001756BD" w:rsidP="00B61F90">
      <w:pPr>
        <w:jc w:val="both"/>
        <w:rPr>
          <w:rFonts w:asciiTheme="minorHAnsi" w:hAnsiTheme="minorHAnsi" w:cstheme="minorHAnsi"/>
          <w:sz w:val="24"/>
          <w:szCs w:val="24"/>
        </w:rPr>
      </w:pPr>
      <w:r w:rsidRPr="00CC34F5">
        <w:rPr>
          <w:rFonts w:asciiTheme="minorHAnsi" w:hAnsiTheme="minorHAnsi" w:cstheme="minorHAnsi"/>
        </w:rPr>
        <w:br w:type="page"/>
      </w:r>
    </w:p>
    <w:p w14:paraId="6330EB42" w14:textId="77777777" w:rsidR="00B61F90" w:rsidRPr="00CC34F5" w:rsidRDefault="00B61F90">
      <w:pPr>
        <w:pStyle w:val="Ttulo1"/>
        <w:rPr>
          <w:rFonts w:asciiTheme="minorHAnsi" w:hAnsiTheme="minorHAnsi" w:cstheme="minorHAnsi"/>
        </w:rPr>
      </w:pPr>
      <w:r w:rsidRPr="00CC34F5">
        <w:rPr>
          <w:rFonts w:asciiTheme="minorHAnsi" w:hAnsiTheme="minorHAnsi" w:cstheme="minorHAnsi"/>
        </w:rPr>
        <w:lastRenderedPageBreak/>
        <w:t>S</w:t>
      </w:r>
      <w:r w:rsidR="001B5121" w:rsidRPr="00CC34F5">
        <w:rPr>
          <w:rFonts w:asciiTheme="minorHAnsi" w:hAnsiTheme="minorHAnsi" w:cstheme="minorHAnsi"/>
        </w:rPr>
        <w:t xml:space="preserve">EÇÃO </w:t>
      </w:r>
      <w:r w:rsidRPr="00CC34F5">
        <w:rPr>
          <w:rFonts w:asciiTheme="minorHAnsi" w:hAnsiTheme="minorHAnsi" w:cstheme="minorHAnsi"/>
        </w:rPr>
        <w:t>A</w:t>
      </w:r>
      <w:r w:rsidR="001B5121" w:rsidRPr="00CC34F5">
        <w:rPr>
          <w:rFonts w:asciiTheme="minorHAnsi" w:hAnsiTheme="minorHAnsi" w:cstheme="minorHAnsi"/>
        </w:rPr>
        <w:t xml:space="preserve"> </w:t>
      </w:r>
      <w:r w:rsidR="006D47E5" w:rsidRPr="00CC34F5">
        <w:rPr>
          <w:rFonts w:asciiTheme="minorHAnsi" w:hAnsiTheme="minorHAnsi" w:cstheme="minorHAnsi"/>
        </w:rPr>
        <w:t>–</w:t>
      </w:r>
      <w:r w:rsidR="001B5121" w:rsidRPr="00CC34F5">
        <w:rPr>
          <w:rFonts w:asciiTheme="minorHAnsi" w:hAnsiTheme="minorHAnsi" w:cstheme="minorHAnsi"/>
        </w:rPr>
        <w:t xml:space="preserve"> </w:t>
      </w:r>
      <w:r w:rsidR="000F36DD" w:rsidRPr="00CC34F5">
        <w:rPr>
          <w:rFonts w:asciiTheme="minorHAnsi" w:hAnsiTheme="minorHAnsi" w:cstheme="minorHAnsi"/>
        </w:rPr>
        <w:t>I</w:t>
      </w:r>
      <w:r w:rsidR="006D47E5" w:rsidRPr="00CC34F5">
        <w:rPr>
          <w:rFonts w:asciiTheme="minorHAnsi" w:hAnsiTheme="minorHAnsi" w:cstheme="minorHAnsi"/>
        </w:rPr>
        <w:t>ndicadores de desempenho</w:t>
      </w:r>
    </w:p>
    <w:p w14:paraId="66BE1F5C" w14:textId="77777777" w:rsidR="001756BD" w:rsidRPr="00CC34F5" w:rsidRDefault="001756BD">
      <w:pPr>
        <w:jc w:val="both"/>
        <w:rPr>
          <w:rFonts w:asciiTheme="minorHAnsi" w:hAnsiTheme="minorHAnsi" w:cstheme="minorHAnsi"/>
          <w:sz w:val="24"/>
        </w:rPr>
      </w:pPr>
    </w:p>
    <w:p w14:paraId="26C60B34" w14:textId="77777777" w:rsidR="00B25C37" w:rsidRPr="00CC34F5" w:rsidRDefault="00B25C37">
      <w:pPr>
        <w:jc w:val="both"/>
        <w:rPr>
          <w:rFonts w:asciiTheme="minorHAnsi" w:hAnsiTheme="minorHAnsi" w:cstheme="minorHAnsi"/>
          <w:sz w:val="24"/>
        </w:rPr>
      </w:pPr>
    </w:p>
    <w:p w14:paraId="16A88A42" w14:textId="77777777" w:rsidR="00367671" w:rsidRPr="00CC34F5" w:rsidRDefault="00DD1D10" w:rsidP="00367671">
      <w:pPr>
        <w:pStyle w:val="Ttulo6"/>
        <w:rPr>
          <w:rFonts w:asciiTheme="minorHAnsi" w:hAnsiTheme="minorHAnsi" w:cstheme="minorHAnsi"/>
          <w:b w:val="0"/>
        </w:rPr>
      </w:pPr>
      <w:r w:rsidRPr="00CC34F5">
        <w:rPr>
          <w:rFonts w:asciiTheme="minorHAnsi" w:hAnsiTheme="minorHAnsi" w:cstheme="minorHAnsi"/>
          <w:b w:val="0"/>
        </w:rPr>
        <w:t>1</w:t>
      </w:r>
      <w:r w:rsidR="00367671" w:rsidRPr="00CC34F5">
        <w:rPr>
          <w:rFonts w:asciiTheme="minorHAnsi" w:hAnsiTheme="minorHAnsi" w:cstheme="minorHAnsi"/>
          <w:b w:val="0"/>
        </w:rPr>
        <w:t>.</w:t>
      </w:r>
      <w:r w:rsidR="00367671" w:rsidRPr="00CC34F5">
        <w:rPr>
          <w:rFonts w:asciiTheme="minorHAnsi" w:hAnsiTheme="minorHAnsi" w:cstheme="minorHAnsi"/>
          <w:b w:val="0"/>
        </w:rPr>
        <w:tab/>
        <w:t>Quantidade e Valor</w:t>
      </w:r>
      <w:r w:rsidR="009F7C7F" w:rsidRPr="00CC34F5">
        <w:rPr>
          <w:rFonts w:asciiTheme="minorHAnsi" w:hAnsiTheme="minorHAnsi" w:cstheme="minorHAnsi"/>
          <w:b w:val="0"/>
        </w:rPr>
        <w:t xml:space="preserve"> </w:t>
      </w:r>
      <w:r w:rsidR="00367671" w:rsidRPr="00CC34F5">
        <w:rPr>
          <w:rFonts w:asciiTheme="minorHAnsi" w:hAnsiTheme="minorHAnsi" w:cstheme="minorHAnsi"/>
          <w:b w:val="0"/>
        </w:rPr>
        <w:t>das Vendas</w:t>
      </w:r>
    </w:p>
    <w:p w14:paraId="5ACCBA93" w14:textId="77777777" w:rsidR="00394266" w:rsidRPr="00CC34F5" w:rsidRDefault="00394266" w:rsidP="00367671">
      <w:pPr>
        <w:jc w:val="both"/>
        <w:rPr>
          <w:rFonts w:asciiTheme="minorHAnsi" w:hAnsiTheme="minorHAnsi" w:cstheme="minorHAnsi"/>
          <w:sz w:val="24"/>
        </w:rPr>
      </w:pPr>
    </w:p>
    <w:p w14:paraId="7B1E86DF" w14:textId="77777777" w:rsidR="00ED34F9" w:rsidRPr="00CC34F5"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szCs w:val="24"/>
        </w:rPr>
        <w:t>Informar o valor e a quantidade vendida</w:t>
      </w:r>
      <w:r w:rsidR="004E4DD9" w:rsidRPr="00CC34F5">
        <w:rPr>
          <w:rFonts w:asciiTheme="minorHAnsi" w:hAnsiTheme="minorHAnsi" w:cstheme="minorHAnsi"/>
          <w:sz w:val="24"/>
          <w:szCs w:val="24"/>
        </w:rPr>
        <w:t xml:space="preserve"> no mercado interno e externo</w:t>
      </w:r>
      <w:r w:rsidRPr="00CC34F5">
        <w:rPr>
          <w:rFonts w:asciiTheme="minorHAnsi" w:hAnsiTheme="minorHAnsi" w:cstheme="minorHAnsi"/>
          <w:sz w:val="24"/>
          <w:szCs w:val="24"/>
        </w:rPr>
        <w:t xml:space="preserve"> d</w:t>
      </w:r>
      <w:r w:rsidR="0005031D" w:rsidRPr="00CC34F5">
        <w:rPr>
          <w:rFonts w:asciiTheme="minorHAnsi" w:hAnsiTheme="minorHAnsi" w:cstheme="minorHAnsi"/>
          <w:sz w:val="24"/>
          <w:szCs w:val="24"/>
        </w:rPr>
        <w:t>o produto similar doméstico</w:t>
      </w:r>
      <w:r w:rsidRPr="00CC34F5">
        <w:rPr>
          <w:rFonts w:asciiTheme="minorHAnsi" w:hAnsiTheme="minorHAnsi" w:cstheme="minorHAnsi"/>
          <w:sz w:val="24"/>
          <w:szCs w:val="24"/>
        </w:rPr>
        <w:t xml:space="preserve"> </w:t>
      </w:r>
      <w:r w:rsidR="00DD1D10" w:rsidRPr="00CC34F5">
        <w:rPr>
          <w:rFonts w:asciiTheme="minorHAnsi" w:hAnsiTheme="minorHAnsi" w:cstheme="minorHAnsi"/>
          <w:sz w:val="24"/>
        </w:rPr>
        <w:t>e</w:t>
      </w:r>
      <w:r w:rsidR="004E4DD9" w:rsidRPr="00CC34F5">
        <w:rPr>
          <w:rFonts w:asciiTheme="minorHAnsi" w:hAnsiTheme="minorHAnsi" w:cstheme="minorHAnsi"/>
          <w:color w:val="0000FF"/>
          <w:sz w:val="24"/>
          <w:szCs w:val="24"/>
        </w:rPr>
        <w:t xml:space="preserve"> </w:t>
      </w:r>
      <w:r w:rsidR="004E4DD9" w:rsidRPr="00CC34F5">
        <w:rPr>
          <w:rFonts w:asciiTheme="minorHAnsi" w:hAnsiTheme="minorHAnsi" w:cstheme="minorHAnsi"/>
          <w:sz w:val="24"/>
          <w:szCs w:val="24"/>
        </w:rPr>
        <w:t>o valor total das vendas da empresa</w:t>
      </w:r>
      <w:r w:rsidR="00803DA4" w:rsidRPr="00CC34F5">
        <w:rPr>
          <w:rFonts w:asciiTheme="minorHAnsi" w:hAnsiTheme="minorHAnsi" w:cstheme="minorHAnsi"/>
          <w:sz w:val="24"/>
          <w:szCs w:val="24"/>
        </w:rPr>
        <w:t>,</w:t>
      </w:r>
      <w:r w:rsidRPr="00CC34F5">
        <w:rPr>
          <w:rFonts w:asciiTheme="minorHAnsi" w:hAnsiTheme="minorHAnsi" w:cstheme="minorHAnsi"/>
          <w:sz w:val="24"/>
          <w:szCs w:val="24"/>
        </w:rPr>
        <w:t xml:space="preserve"> </w:t>
      </w:r>
      <w:r w:rsidRPr="00CC34F5">
        <w:rPr>
          <w:rFonts w:asciiTheme="minorHAnsi" w:hAnsiTheme="minorHAnsi" w:cstheme="minorHAnsi"/>
          <w:sz w:val="24"/>
        </w:rPr>
        <w:t xml:space="preserve">conforme </w:t>
      </w:r>
      <w:r w:rsidR="0005031D"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415D5C" w:rsidRPr="00CC34F5">
        <w:rPr>
          <w:rFonts w:asciiTheme="minorHAnsi" w:hAnsiTheme="minorHAnsi" w:cstheme="minorHAnsi"/>
          <w:b/>
          <w:bCs/>
          <w:sz w:val="24"/>
        </w:rPr>
        <w:t>I</w:t>
      </w:r>
      <w:r w:rsidR="0006596D" w:rsidRPr="00CC34F5">
        <w:rPr>
          <w:rFonts w:asciiTheme="minorHAnsi" w:hAnsiTheme="minorHAnsi" w:cstheme="minorHAnsi"/>
          <w:b/>
          <w:bCs/>
          <w:sz w:val="24"/>
        </w:rPr>
        <w:t>I</w:t>
      </w:r>
      <w:r w:rsidR="00570A89" w:rsidRPr="00CC34F5">
        <w:rPr>
          <w:rFonts w:asciiTheme="minorHAnsi" w:hAnsiTheme="minorHAnsi" w:cstheme="minorHAnsi"/>
          <w:sz w:val="24"/>
        </w:rPr>
        <w:t>.</w:t>
      </w:r>
    </w:p>
    <w:p w14:paraId="5D29014F" w14:textId="77777777" w:rsidR="00ED34F9" w:rsidRPr="00CC34F5" w:rsidRDefault="00ED34F9" w:rsidP="005A77DA">
      <w:pPr>
        <w:ind w:left="709" w:hanging="709"/>
        <w:jc w:val="both"/>
        <w:rPr>
          <w:rFonts w:asciiTheme="minorHAnsi" w:hAnsiTheme="minorHAnsi" w:cstheme="minorHAnsi"/>
          <w:sz w:val="24"/>
        </w:rPr>
      </w:pPr>
    </w:p>
    <w:p w14:paraId="09242DE9" w14:textId="77777777" w:rsidR="00E53167" w:rsidRPr="00CC34F5"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Observar que os totais informados no </w:t>
      </w:r>
      <w:r w:rsidR="00415D5C"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06596D" w:rsidRPr="00CC34F5">
        <w:rPr>
          <w:rFonts w:asciiTheme="minorHAnsi" w:hAnsiTheme="minorHAnsi" w:cstheme="minorHAnsi"/>
          <w:b/>
          <w:bCs/>
          <w:sz w:val="24"/>
        </w:rPr>
        <w:t>I</w:t>
      </w:r>
      <w:r w:rsidR="00415D5C" w:rsidRPr="00CC34F5">
        <w:rPr>
          <w:rFonts w:asciiTheme="minorHAnsi" w:hAnsiTheme="minorHAnsi" w:cstheme="minorHAnsi"/>
          <w:b/>
          <w:bCs/>
          <w:sz w:val="24"/>
        </w:rPr>
        <w:t>I</w:t>
      </w:r>
      <w:r w:rsidRPr="00CC34F5">
        <w:rPr>
          <w:rFonts w:asciiTheme="minorHAnsi" w:hAnsiTheme="minorHAnsi" w:cstheme="minorHAnsi"/>
          <w:b/>
          <w:sz w:val="24"/>
        </w:rPr>
        <w:t xml:space="preserve"> </w:t>
      </w:r>
      <w:r w:rsidRPr="00CC34F5">
        <w:rPr>
          <w:rFonts w:asciiTheme="minorHAnsi" w:hAnsiTheme="minorHAnsi" w:cstheme="minorHAnsi"/>
          <w:sz w:val="24"/>
        </w:rPr>
        <w:t xml:space="preserve">devem coincidir com a contabilidade da empresa e com as </w:t>
      </w:r>
      <w:r w:rsidR="00DC03B2" w:rsidRPr="00CC34F5">
        <w:rPr>
          <w:rFonts w:asciiTheme="minorHAnsi" w:hAnsiTheme="minorHAnsi" w:cstheme="minorHAnsi"/>
          <w:sz w:val="24"/>
        </w:rPr>
        <w:t xml:space="preserve">totalizações das </w:t>
      </w:r>
      <w:r w:rsidRPr="00CC34F5">
        <w:rPr>
          <w:rFonts w:asciiTheme="minorHAnsi" w:hAnsiTheme="minorHAnsi" w:cstheme="minorHAnsi"/>
          <w:sz w:val="24"/>
        </w:rPr>
        <w:t xml:space="preserve">informações fornecidas </w:t>
      </w:r>
      <w:r w:rsidR="00DC03B2" w:rsidRPr="00CC34F5">
        <w:rPr>
          <w:rFonts w:asciiTheme="minorHAnsi" w:hAnsiTheme="minorHAnsi" w:cstheme="minorHAnsi"/>
          <w:sz w:val="24"/>
        </w:rPr>
        <w:t>n</w:t>
      </w:r>
      <w:r w:rsidR="00321560" w:rsidRPr="00CC34F5">
        <w:rPr>
          <w:rFonts w:asciiTheme="minorHAnsi" w:hAnsiTheme="minorHAnsi" w:cstheme="minorHAnsi"/>
          <w:sz w:val="24"/>
        </w:rPr>
        <w:t xml:space="preserve">o </w:t>
      </w:r>
      <w:r w:rsidR="00321560" w:rsidRPr="00CC34F5">
        <w:rPr>
          <w:rFonts w:asciiTheme="minorHAnsi" w:hAnsiTheme="minorHAnsi" w:cstheme="minorHAnsi"/>
          <w:b/>
          <w:sz w:val="24"/>
        </w:rPr>
        <w:t>Apêndice X</w:t>
      </w:r>
      <w:r w:rsidR="000D391C" w:rsidRPr="00CC34F5">
        <w:rPr>
          <w:rFonts w:asciiTheme="minorHAnsi" w:hAnsiTheme="minorHAnsi" w:cstheme="minorHAnsi"/>
          <w:b/>
          <w:sz w:val="24"/>
        </w:rPr>
        <w:t>I</w:t>
      </w:r>
      <w:r w:rsidR="0006596D" w:rsidRPr="00CC34F5">
        <w:rPr>
          <w:rFonts w:asciiTheme="minorHAnsi" w:hAnsiTheme="minorHAnsi" w:cstheme="minorHAnsi"/>
          <w:b/>
          <w:sz w:val="24"/>
        </w:rPr>
        <w:t>V</w:t>
      </w:r>
      <w:r w:rsidR="00321560" w:rsidRPr="00CC34F5">
        <w:rPr>
          <w:rFonts w:asciiTheme="minorHAnsi" w:hAnsiTheme="minorHAnsi" w:cstheme="minorHAnsi"/>
          <w:b/>
          <w:sz w:val="24"/>
        </w:rPr>
        <w:t>.</w:t>
      </w:r>
    </w:p>
    <w:p w14:paraId="4C0200EF" w14:textId="77777777" w:rsidR="00E53167" w:rsidRPr="00CC34F5" w:rsidRDefault="00E53167" w:rsidP="00E53167">
      <w:pPr>
        <w:jc w:val="both"/>
        <w:rPr>
          <w:rFonts w:asciiTheme="minorHAnsi" w:hAnsiTheme="minorHAnsi" w:cstheme="minorHAnsi"/>
          <w:sz w:val="24"/>
        </w:rPr>
      </w:pPr>
    </w:p>
    <w:p w14:paraId="03EAC0FF" w14:textId="77777777" w:rsidR="00367671" w:rsidRPr="00CC34F5"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Caso </w:t>
      </w:r>
      <w:r w:rsidR="00BF1EB5" w:rsidRPr="00CC34F5">
        <w:rPr>
          <w:rFonts w:asciiTheme="minorHAnsi" w:hAnsiTheme="minorHAnsi" w:cstheme="minorHAnsi"/>
          <w:sz w:val="24"/>
        </w:rPr>
        <w:t>exista</w:t>
      </w:r>
      <w:r w:rsidRPr="00CC34F5">
        <w:rPr>
          <w:rFonts w:asciiTheme="minorHAnsi" w:hAnsiTheme="minorHAnsi" w:cstheme="minorHAnsi"/>
          <w:sz w:val="24"/>
        </w:rPr>
        <w:t xml:space="preserve"> consumo cativo</w:t>
      </w:r>
      <w:r w:rsidR="00707ED9" w:rsidRPr="00CC34F5">
        <w:rPr>
          <w:rFonts w:asciiTheme="minorHAnsi" w:hAnsiTheme="minorHAnsi" w:cstheme="minorHAnsi"/>
          <w:sz w:val="24"/>
        </w:rPr>
        <w:t>, isto é, a transferência de produto a ser utilizado como matéria-prima ou insumo sem emissão de nota fiscal de venda</w:t>
      </w:r>
      <w:r w:rsidR="00EC22E7" w:rsidRPr="00CC34F5">
        <w:rPr>
          <w:rFonts w:asciiTheme="minorHAnsi" w:hAnsiTheme="minorHAnsi" w:cstheme="minorHAnsi"/>
          <w:sz w:val="24"/>
        </w:rPr>
        <w:t>,</w:t>
      </w:r>
      <w:r w:rsidRPr="00CC34F5">
        <w:rPr>
          <w:rFonts w:asciiTheme="minorHAnsi" w:hAnsiTheme="minorHAnsi" w:cstheme="minorHAnsi"/>
          <w:sz w:val="24"/>
        </w:rPr>
        <w:t xml:space="preserve"> </w:t>
      </w:r>
      <w:r w:rsidR="00BF1EB5" w:rsidRPr="00CC34F5">
        <w:rPr>
          <w:rFonts w:asciiTheme="minorHAnsi" w:hAnsiTheme="minorHAnsi" w:cstheme="minorHAnsi"/>
          <w:sz w:val="24"/>
        </w:rPr>
        <w:t xml:space="preserve">preencher o </w:t>
      </w:r>
      <w:r w:rsidR="00415D5C" w:rsidRPr="00CC34F5">
        <w:rPr>
          <w:rFonts w:asciiTheme="minorHAnsi" w:hAnsiTheme="minorHAnsi" w:cstheme="minorHAnsi"/>
          <w:b/>
          <w:bCs/>
          <w:sz w:val="24"/>
        </w:rPr>
        <w:t xml:space="preserve">Apêndice </w:t>
      </w:r>
      <w:r w:rsidR="0006596D" w:rsidRPr="00CC34F5">
        <w:rPr>
          <w:rFonts w:asciiTheme="minorHAnsi" w:hAnsiTheme="minorHAnsi" w:cstheme="minorHAnsi"/>
          <w:b/>
          <w:bCs/>
          <w:sz w:val="24"/>
        </w:rPr>
        <w:t>I</w:t>
      </w:r>
      <w:r w:rsidR="00640701" w:rsidRPr="00CC34F5">
        <w:rPr>
          <w:rFonts w:asciiTheme="minorHAnsi" w:hAnsiTheme="minorHAnsi" w:cstheme="minorHAnsi"/>
          <w:b/>
          <w:sz w:val="24"/>
        </w:rPr>
        <w:t>II</w:t>
      </w:r>
      <w:r w:rsidR="005A77DA" w:rsidRPr="00CC34F5">
        <w:rPr>
          <w:rFonts w:asciiTheme="minorHAnsi" w:hAnsiTheme="minorHAnsi" w:cstheme="minorHAnsi"/>
          <w:sz w:val="24"/>
        </w:rPr>
        <w:t>.</w:t>
      </w:r>
      <w:r w:rsidR="000219F3" w:rsidRPr="00CC34F5">
        <w:rPr>
          <w:rFonts w:asciiTheme="minorHAnsi" w:hAnsiTheme="minorHAnsi" w:cstheme="minorHAnsi"/>
          <w:sz w:val="24"/>
        </w:rPr>
        <w:t xml:space="preserve"> </w:t>
      </w:r>
    </w:p>
    <w:p w14:paraId="5FFAA6E4" w14:textId="77777777" w:rsidR="00367671" w:rsidRPr="00CC34F5" w:rsidRDefault="00367671" w:rsidP="00367671">
      <w:pPr>
        <w:jc w:val="both"/>
        <w:rPr>
          <w:rFonts w:asciiTheme="minorHAnsi" w:hAnsiTheme="minorHAnsi" w:cstheme="minorHAnsi"/>
          <w:sz w:val="24"/>
        </w:rPr>
      </w:pPr>
    </w:p>
    <w:p w14:paraId="2DE151C5" w14:textId="77777777" w:rsidR="005A77DA" w:rsidRPr="00CC34F5" w:rsidRDefault="005A77DA" w:rsidP="00367671">
      <w:pPr>
        <w:jc w:val="both"/>
        <w:rPr>
          <w:rFonts w:asciiTheme="minorHAnsi" w:hAnsiTheme="minorHAnsi" w:cstheme="minorHAnsi"/>
          <w:sz w:val="24"/>
        </w:rPr>
      </w:pPr>
    </w:p>
    <w:p w14:paraId="380ABD58" w14:textId="77777777" w:rsidR="00367671" w:rsidRPr="00CC34F5" w:rsidRDefault="00BF1EB5" w:rsidP="00367671">
      <w:pPr>
        <w:pStyle w:val="Ttulo6"/>
        <w:rPr>
          <w:rFonts w:asciiTheme="minorHAnsi" w:hAnsiTheme="minorHAnsi" w:cstheme="minorHAnsi"/>
          <w:b w:val="0"/>
        </w:rPr>
      </w:pPr>
      <w:r w:rsidRPr="00CC34F5">
        <w:rPr>
          <w:rFonts w:asciiTheme="minorHAnsi" w:hAnsiTheme="minorHAnsi" w:cstheme="minorHAnsi"/>
          <w:b w:val="0"/>
        </w:rPr>
        <w:t>2</w:t>
      </w:r>
      <w:r w:rsidR="00367671" w:rsidRPr="00CC34F5">
        <w:rPr>
          <w:rFonts w:asciiTheme="minorHAnsi" w:hAnsiTheme="minorHAnsi" w:cstheme="minorHAnsi"/>
          <w:b w:val="0"/>
        </w:rPr>
        <w:t>.</w:t>
      </w:r>
      <w:r w:rsidR="00367671" w:rsidRPr="00CC34F5">
        <w:rPr>
          <w:rFonts w:asciiTheme="minorHAnsi" w:hAnsiTheme="minorHAnsi" w:cstheme="minorHAnsi"/>
          <w:b w:val="0"/>
        </w:rPr>
        <w:tab/>
      </w:r>
      <w:r w:rsidR="0061755F" w:rsidRPr="00CC34F5">
        <w:rPr>
          <w:rFonts w:asciiTheme="minorHAnsi" w:hAnsiTheme="minorHAnsi" w:cstheme="minorHAnsi"/>
          <w:b w:val="0"/>
        </w:rPr>
        <w:t>Capacidade Instalada</w:t>
      </w:r>
      <w:r w:rsidRPr="00CC34F5">
        <w:rPr>
          <w:rFonts w:asciiTheme="minorHAnsi" w:hAnsiTheme="minorHAnsi" w:cstheme="minorHAnsi"/>
          <w:b w:val="0"/>
        </w:rPr>
        <w:t xml:space="preserve"> e </w:t>
      </w:r>
      <w:r w:rsidR="0061755F" w:rsidRPr="00CC34F5">
        <w:rPr>
          <w:rFonts w:asciiTheme="minorHAnsi" w:hAnsiTheme="minorHAnsi" w:cstheme="minorHAnsi"/>
          <w:b w:val="0"/>
        </w:rPr>
        <w:t xml:space="preserve">Produção </w:t>
      </w:r>
    </w:p>
    <w:p w14:paraId="0F0EBD73" w14:textId="77777777" w:rsidR="00367671" w:rsidRPr="00CC34F5" w:rsidRDefault="00367671" w:rsidP="00367671">
      <w:pPr>
        <w:jc w:val="both"/>
        <w:rPr>
          <w:rFonts w:asciiTheme="minorHAnsi" w:hAnsiTheme="minorHAnsi" w:cstheme="minorHAnsi"/>
          <w:sz w:val="24"/>
        </w:rPr>
      </w:pPr>
    </w:p>
    <w:p w14:paraId="4386AE82" w14:textId="7E36DA02" w:rsidR="00367671" w:rsidRPr="00CC34F5" w:rsidRDefault="00367671"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capacidade instalada </w:t>
      </w:r>
      <w:r w:rsidR="00475467" w:rsidRPr="00CC34F5">
        <w:rPr>
          <w:rFonts w:asciiTheme="minorHAnsi" w:hAnsiTheme="minorHAnsi" w:cstheme="minorHAnsi"/>
          <w:sz w:val="24"/>
        </w:rPr>
        <w:t>nominal e efetiva</w:t>
      </w:r>
      <w:r w:rsidR="00475467" w:rsidRPr="00CC34F5">
        <w:rPr>
          <w:rFonts w:asciiTheme="minorHAnsi" w:hAnsiTheme="minorHAnsi" w:cstheme="minorHAnsi"/>
          <w:color w:val="FF00FF"/>
          <w:sz w:val="24"/>
        </w:rPr>
        <w:t xml:space="preserve"> </w:t>
      </w:r>
      <w:r w:rsidRPr="00CC34F5">
        <w:rPr>
          <w:rFonts w:asciiTheme="minorHAnsi" w:hAnsiTheme="minorHAnsi" w:cstheme="minorHAnsi"/>
          <w:sz w:val="24"/>
        </w:rPr>
        <w:t>da linha de produção d</w:t>
      </w:r>
      <w:r w:rsidR="001A3D11" w:rsidRPr="00CC34F5">
        <w:rPr>
          <w:rFonts w:asciiTheme="minorHAnsi" w:hAnsiTheme="minorHAnsi" w:cstheme="minorHAnsi"/>
          <w:sz w:val="24"/>
        </w:rPr>
        <w:t>o produto similar</w:t>
      </w:r>
      <w:r w:rsidRPr="00CC34F5">
        <w:rPr>
          <w:rFonts w:asciiTheme="minorHAnsi" w:hAnsiTheme="minorHAnsi" w:cstheme="minorHAnsi"/>
          <w:sz w:val="24"/>
          <w:szCs w:val="24"/>
        </w:rPr>
        <w:t xml:space="preserve">, </w:t>
      </w:r>
      <w:r w:rsidR="00BF1EB5" w:rsidRPr="00CC34F5">
        <w:rPr>
          <w:rFonts w:asciiTheme="minorHAnsi" w:hAnsiTheme="minorHAnsi" w:cstheme="minorHAnsi"/>
          <w:sz w:val="24"/>
          <w:szCs w:val="24"/>
        </w:rPr>
        <w:t>e respectiva p</w:t>
      </w:r>
      <w:r w:rsidR="00475467" w:rsidRPr="00CC34F5">
        <w:rPr>
          <w:rFonts w:asciiTheme="minorHAnsi" w:hAnsiTheme="minorHAnsi" w:cstheme="minorHAnsi"/>
          <w:sz w:val="24"/>
          <w:szCs w:val="24"/>
        </w:rPr>
        <w:t>rodução</w:t>
      </w:r>
      <w:r w:rsidRPr="00CC34F5">
        <w:rPr>
          <w:rFonts w:asciiTheme="minorHAnsi" w:hAnsiTheme="minorHAnsi" w:cstheme="minorHAnsi"/>
          <w:sz w:val="24"/>
        </w:rPr>
        <w:t xml:space="preserve">, conforme </w:t>
      </w:r>
      <w:r w:rsidR="001A3D11"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 xml:space="preserve">Apêndice </w:t>
      </w:r>
      <w:r w:rsidR="00640701" w:rsidRPr="00CC34F5">
        <w:rPr>
          <w:rFonts w:asciiTheme="minorHAnsi" w:hAnsiTheme="minorHAnsi" w:cstheme="minorHAnsi"/>
          <w:b/>
          <w:bCs/>
          <w:sz w:val="24"/>
        </w:rPr>
        <w:t>I</w:t>
      </w:r>
      <w:r w:rsidR="0006596D" w:rsidRPr="00CC34F5">
        <w:rPr>
          <w:rFonts w:asciiTheme="minorHAnsi" w:hAnsiTheme="minorHAnsi" w:cstheme="minorHAnsi"/>
          <w:b/>
          <w:bCs/>
          <w:sz w:val="24"/>
        </w:rPr>
        <w:t>V</w:t>
      </w:r>
      <w:r w:rsidR="001A3D11" w:rsidRPr="00CC34F5">
        <w:rPr>
          <w:rFonts w:asciiTheme="minorHAnsi" w:hAnsiTheme="minorHAnsi" w:cstheme="minorHAnsi"/>
          <w:b/>
          <w:bCs/>
          <w:sz w:val="24"/>
        </w:rPr>
        <w:t>.</w:t>
      </w:r>
      <w:r w:rsidR="00547855" w:rsidRPr="00CC34F5">
        <w:rPr>
          <w:rFonts w:asciiTheme="minorHAnsi" w:hAnsiTheme="minorHAnsi" w:cstheme="minorHAnsi"/>
          <w:sz w:val="24"/>
        </w:rPr>
        <w:t xml:space="preserve"> Caso o produto </w:t>
      </w:r>
      <w:r w:rsidR="00BF1EB5" w:rsidRPr="00CC34F5">
        <w:rPr>
          <w:rFonts w:asciiTheme="minorHAnsi" w:hAnsiTheme="minorHAnsi" w:cstheme="minorHAnsi"/>
          <w:sz w:val="24"/>
        </w:rPr>
        <w:t xml:space="preserve">seja fabricado </w:t>
      </w:r>
      <w:r w:rsidR="00547855" w:rsidRPr="00CC34F5">
        <w:rPr>
          <w:rFonts w:asciiTheme="minorHAnsi" w:hAnsiTheme="minorHAnsi" w:cstheme="minorHAnsi"/>
          <w:sz w:val="24"/>
        </w:rPr>
        <w:t xml:space="preserve">em mais de uma </w:t>
      </w:r>
      <w:r w:rsidR="00EE536C" w:rsidRPr="00CC34F5">
        <w:rPr>
          <w:rFonts w:asciiTheme="minorHAnsi" w:hAnsiTheme="minorHAnsi" w:cstheme="minorHAnsi"/>
          <w:sz w:val="24"/>
        </w:rPr>
        <w:t xml:space="preserve">linha ou </w:t>
      </w:r>
      <w:r w:rsidR="00547855" w:rsidRPr="00CC34F5">
        <w:rPr>
          <w:rFonts w:asciiTheme="minorHAnsi" w:hAnsiTheme="minorHAnsi" w:cstheme="minorHAnsi"/>
          <w:sz w:val="24"/>
        </w:rPr>
        <w:t xml:space="preserve">planta, fornecer </w:t>
      </w:r>
      <w:r w:rsidR="00BF1EB5" w:rsidRPr="00CC34F5">
        <w:rPr>
          <w:rFonts w:asciiTheme="minorHAnsi" w:hAnsiTheme="minorHAnsi" w:cstheme="minorHAnsi"/>
          <w:sz w:val="24"/>
        </w:rPr>
        <w:t>t</w:t>
      </w:r>
      <w:r w:rsidR="00547855" w:rsidRPr="00CC34F5">
        <w:rPr>
          <w:rFonts w:asciiTheme="minorHAnsi" w:hAnsiTheme="minorHAnsi" w:cstheme="minorHAnsi"/>
          <w:sz w:val="24"/>
        </w:rPr>
        <w:t>a</w:t>
      </w:r>
      <w:r w:rsidR="00BF1EB5" w:rsidRPr="00CC34F5">
        <w:rPr>
          <w:rFonts w:asciiTheme="minorHAnsi" w:hAnsiTheme="minorHAnsi" w:cstheme="minorHAnsi"/>
          <w:sz w:val="24"/>
        </w:rPr>
        <w:t>i</w:t>
      </w:r>
      <w:r w:rsidR="00547855" w:rsidRPr="00CC34F5">
        <w:rPr>
          <w:rFonts w:asciiTheme="minorHAnsi" w:hAnsiTheme="minorHAnsi" w:cstheme="minorHAnsi"/>
          <w:sz w:val="24"/>
        </w:rPr>
        <w:t>s informações separadamente.</w:t>
      </w:r>
    </w:p>
    <w:p w14:paraId="1956763D" w14:textId="77777777" w:rsidR="005C4ADB" w:rsidRPr="00CC34F5" w:rsidRDefault="005C4ADB" w:rsidP="005C4ADB">
      <w:pPr>
        <w:ind w:left="705"/>
        <w:jc w:val="both"/>
        <w:rPr>
          <w:rFonts w:asciiTheme="minorHAnsi" w:hAnsiTheme="minorHAnsi" w:cstheme="minorHAnsi"/>
          <w:sz w:val="24"/>
        </w:rPr>
      </w:pPr>
      <w:bookmarkStart w:id="25" w:name="_Hlk73104767"/>
    </w:p>
    <w:p w14:paraId="77DCBED1" w14:textId="77777777" w:rsidR="005C4ADB" w:rsidRPr="00CC34F5" w:rsidRDefault="005C4ADB" w:rsidP="005C4ADB">
      <w:pPr>
        <w:numPr>
          <w:ilvl w:val="1"/>
          <w:numId w:val="18"/>
        </w:numPr>
        <w:tabs>
          <w:tab w:val="clear" w:pos="705"/>
          <w:tab w:val="num" w:pos="0"/>
        </w:tabs>
        <w:jc w:val="both"/>
        <w:rPr>
          <w:rFonts w:asciiTheme="minorHAnsi" w:hAnsiTheme="minorHAnsi" w:cstheme="minorHAnsi"/>
          <w:snapToGrid/>
          <w:sz w:val="24"/>
          <w:szCs w:val="24"/>
        </w:rPr>
      </w:pPr>
      <w:r w:rsidRPr="00CC34F5">
        <w:rPr>
          <w:rFonts w:asciiTheme="minorHAnsi" w:hAnsiTheme="minorHAnsi" w:cstheme="minorHAnsi"/>
          <w:sz w:val="24"/>
          <w:szCs w:val="24"/>
        </w:rPr>
        <w:t>Nesse sentido, considerar as seguintes premissas para reapresentar o cálculo da capacidade instalada:</w:t>
      </w:r>
    </w:p>
    <w:p w14:paraId="6A913CC7" w14:textId="77777777" w:rsidR="005C4ADB" w:rsidRPr="00CC34F5" w:rsidRDefault="005C4ADB" w:rsidP="005C4ADB">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nominal</w:t>
      </w:r>
      <w:r w:rsidRPr="00CC34F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CC34F5">
        <w:rPr>
          <w:rFonts w:asciiTheme="minorHAnsi" w:hAnsiTheme="minorHAnsi" w:cstheme="minorHAnsi"/>
          <w:color w:val="000000"/>
          <w:sz w:val="24"/>
          <w:szCs w:val="24"/>
          <w:u w:val="single"/>
        </w:rPr>
        <w:t>em 365 dias do ano</w:t>
      </w:r>
      <w:r w:rsidRPr="00CC34F5">
        <w:rPr>
          <w:rFonts w:asciiTheme="minorHAnsi" w:hAnsiTheme="minorHAnsi" w:cstheme="minorHAnsi"/>
          <w:color w:val="000000"/>
          <w:sz w:val="24"/>
          <w:szCs w:val="24"/>
        </w:rPr>
        <w:t xml:space="preserve">, ignorando as perdas de eficiência decorrentes das paradas para manutenção, </w:t>
      </w:r>
      <w:r w:rsidRPr="00CC34F5">
        <w:rPr>
          <w:rFonts w:asciiTheme="minorHAnsi" w:hAnsiTheme="minorHAnsi" w:cstheme="minorHAnsi"/>
          <w:i/>
          <w:iCs/>
          <w:color w:val="000000"/>
          <w:sz w:val="24"/>
          <w:szCs w:val="24"/>
        </w:rPr>
        <w:t>setups</w:t>
      </w:r>
      <w:r w:rsidRPr="00CC34F5">
        <w:rPr>
          <w:rFonts w:asciiTheme="minorHAnsi" w:hAnsiTheme="minorHAnsi" w:cstheme="minorHAnsi"/>
          <w:color w:val="000000"/>
          <w:sz w:val="24"/>
          <w:szCs w:val="24"/>
        </w:rPr>
        <w:t xml:space="preserve"> e perdas decorrentes de erros de programação da produção e de falta de insumos.</w:t>
      </w:r>
    </w:p>
    <w:p w14:paraId="60D58B03" w14:textId="77777777" w:rsidR="005C4ADB" w:rsidRPr="00CC34F5" w:rsidRDefault="005C4ADB" w:rsidP="005C4ADB">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Efetiva</w:t>
      </w:r>
      <w:r w:rsidRPr="00CC34F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CC34F5">
        <w:rPr>
          <w:rFonts w:asciiTheme="minorHAnsi" w:hAnsiTheme="minorHAnsi" w:cstheme="minorHAnsi"/>
          <w:color w:val="000000"/>
          <w:sz w:val="24"/>
          <w:szCs w:val="24"/>
          <w:u w:val="single"/>
        </w:rPr>
        <w:t>perdas planejadas</w:t>
      </w:r>
      <w:r w:rsidRPr="00CC34F5">
        <w:rPr>
          <w:rFonts w:asciiTheme="minorHAnsi" w:hAnsiTheme="minorHAnsi" w:cstheme="minorHAnsi"/>
          <w:color w:val="000000"/>
          <w:sz w:val="24"/>
          <w:szCs w:val="24"/>
        </w:rPr>
        <w:t xml:space="preserve"> dessa capacidade. Assim, para </w:t>
      </w:r>
      <w:r w:rsidRPr="00CC34F5">
        <w:rPr>
          <w:rFonts w:asciiTheme="minorHAnsi" w:hAnsiTheme="minorHAnsi" w:cstheme="minorHAnsi"/>
          <w:b/>
          <w:bCs/>
          <w:color w:val="000000"/>
          <w:sz w:val="24"/>
          <w:szCs w:val="24"/>
        </w:rPr>
        <w:t>cálculo da capacidade instalada efetiva</w:t>
      </w:r>
      <w:r w:rsidRPr="00CC34F5">
        <w:rPr>
          <w:rFonts w:asciiTheme="minorHAnsi" w:hAnsiTheme="minorHAnsi" w:cstheme="minorHAnsi"/>
          <w:color w:val="000000"/>
          <w:sz w:val="24"/>
          <w:szCs w:val="24"/>
        </w:rPr>
        <w:t>, recomenda-se que sejam considerados:</w:t>
      </w:r>
    </w:p>
    <w:p w14:paraId="7B42E16E"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número de turnos e horas normais de operação da planta;</w:t>
      </w:r>
    </w:p>
    <w:p w14:paraId="4FCF3604"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apenas maquinários e equipamentos em operação;</w:t>
      </w:r>
    </w:p>
    <w:p w14:paraId="5B58176F"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 xml:space="preserve">paradas </w:t>
      </w:r>
      <w:r w:rsidRPr="00CC34F5">
        <w:rPr>
          <w:rFonts w:asciiTheme="minorHAnsi" w:hAnsiTheme="minorHAnsi" w:cstheme="minorHAnsi"/>
          <w:color w:val="000000"/>
          <w:sz w:val="24"/>
          <w:szCs w:val="24"/>
          <w:u w:val="single"/>
        </w:rPr>
        <w:t>programadas</w:t>
      </w:r>
      <w:r w:rsidRPr="00CC34F5">
        <w:rPr>
          <w:rFonts w:asciiTheme="minorHAnsi" w:hAnsiTheme="minorHAnsi" w:cstheme="minorHAnsi"/>
          <w:color w:val="000000"/>
          <w:sz w:val="24"/>
          <w:szCs w:val="24"/>
        </w:rPr>
        <w:t xml:space="preserve"> para </w:t>
      </w:r>
      <w:r w:rsidRPr="00CC34F5">
        <w:rPr>
          <w:rFonts w:asciiTheme="minorHAnsi" w:hAnsiTheme="minorHAnsi" w:cstheme="minorHAnsi"/>
          <w:i/>
          <w:iCs/>
          <w:color w:val="000000"/>
          <w:sz w:val="24"/>
          <w:szCs w:val="24"/>
        </w:rPr>
        <w:t>setup</w:t>
      </w:r>
      <w:r w:rsidRPr="00CC34F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disponibilidade plena de mão-de-obra, matérias-primas, utilidades e demais insumos; e</w:t>
      </w:r>
    </w:p>
    <w:p w14:paraId="43416ACC"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3FAADAB1" w14:textId="77777777" w:rsidR="005C4ADB" w:rsidRPr="00CC34F5" w:rsidRDefault="005C4ADB" w:rsidP="005C4ADB">
      <w:pPr>
        <w:spacing w:line="276" w:lineRule="auto"/>
        <w:ind w:left="2070"/>
        <w:contextualSpacing/>
        <w:rPr>
          <w:rFonts w:asciiTheme="minorHAnsi" w:eastAsiaTheme="minorHAnsi" w:hAnsiTheme="minorHAnsi" w:cstheme="minorHAnsi"/>
          <w:color w:val="000000"/>
          <w:sz w:val="24"/>
          <w:szCs w:val="24"/>
        </w:rPr>
      </w:pPr>
      <w:r w:rsidRPr="00CC34F5">
        <w:rPr>
          <w:rFonts w:asciiTheme="minorHAnsi" w:hAnsiTheme="minorHAnsi" w:cstheme="minorHAnsi"/>
          <w:b/>
          <w:bCs/>
          <w:color w:val="000000"/>
          <w:sz w:val="24"/>
          <w:szCs w:val="24"/>
        </w:rPr>
        <w:t>Contudo, não devem ser consideradas</w:t>
      </w:r>
      <w:r w:rsidRPr="00CC34F5">
        <w:rPr>
          <w:rFonts w:asciiTheme="minorHAnsi" w:hAnsiTheme="minorHAnsi" w:cstheme="minorHAnsi"/>
          <w:color w:val="000000"/>
          <w:sz w:val="24"/>
          <w:szCs w:val="24"/>
        </w:rPr>
        <w:t>:</w:t>
      </w:r>
    </w:p>
    <w:p w14:paraId="18949630" w14:textId="77777777" w:rsidR="005C4ADB" w:rsidRPr="00CC34F5" w:rsidRDefault="005C4ADB" w:rsidP="005C4ADB">
      <w:pPr>
        <w:widowControl/>
        <w:numPr>
          <w:ilvl w:val="3"/>
          <w:numId w:val="42"/>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75279C5" w14:textId="77777777" w:rsidR="005C4ADB" w:rsidRPr="00CC34F5" w:rsidRDefault="005C4ADB" w:rsidP="005C4ADB">
      <w:pPr>
        <w:numPr>
          <w:ilvl w:val="1"/>
          <w:numId w:val="18"/>
        </w:numPr>
        <w:tabs>
          <w:tab w:val="clear" w:pos="705"/>
          <w:tab w:val="num" w:pos="0"/>
        </w:tabs>
        <w:jc w:val="both"/>
        <w:rPr>
          <w:rFonts w:asciiTheme="minorHAnsi" w:eastAsiaTheme="minorHAnsi" w:hAnsiTheme="minorHAnsi" w:cstheme="minorHAnsi"/>
          <w:color w:val="000000"/>
          <w:sz w:val="24"/>
          <w:szCs w:val="24"/>
        </w:rPr>
      </w:pPr>
      <w:r w:rsidRPr="00CC34F5">
        <w:rPr>
          <w:rFonts w:asciiTheme="minorHAnsi" w:hAnsiTheme="minorHAnsi" w:cstheme="minorHAnsi"/>
          <w:color w:val="000000"/>
          <w:sz w:val="24"/>
          <w:szCs w:val="24"/>
        </w:rPr>
        <w:t>Outros pontos muito importantes no cálculo são a definição do gargalo de produção e a seleção do mix de produtos.</w:t>
      </w:r>
    </w:p>
    <w:p w14:paraId="5216353C" w14:textId="77777777"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Gargalo de produção</w:t>
      </w:r>
      <w:r w:rsidRPr="00CC34F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39052141" w14:textId="41686400"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Seleção do mix de produtos:</w:t>
      </w:r>
      <w:r w:rsidRPr="00CC34F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CC34F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CC34F5">
        <w:rPr>
          <w:rFonts w:asciiTheme="minorHAnsi" w:hAnsiTheme="minorHAnsi" w:cstheme="minorHAnsi"/>
          <w:color w:val="000000"/>
          <w:sz w:val="24"/>
          <w:szCs w:val="24"/>
        </w:rPr>
        <w:t>, por exemplo, em metros por segundo, em toneladas por hora ou em peças por minuto.</w:t>
      </w:r>
    </w:p>
    <w:p w14:paraId="20E180E1" w14:textId="77777777" w:rsidR="00547855" w:rsidRPr="00CC34F5" w:rsidRDefault="00547855" w:rsidP="005A77DA">
      <w:pPr>
        <w:tabs>
          <w:tab w:val="num" w:pos="0"/>
        </w:tabs>
        <w:jc w:val="both"/>
        <w:rPr>
          <w:rFonts w:asciiTheme="minorHAnsi" w:hAnsiTheme="minorHAnsi" w:cstheme="minorHAnsi"/>
          <w:sz w:val="24"/>
          <w:szCs w:val="24"/>
        </w:rPr>
      </w:pPr>
    </w:p>
    <w:bookmarkEnd w:id="25"/>
    <w:p w14:paraId="0619EE71" w14:textId="6B227CBA" w:rsidR="00EE536C" w:rsidRPr="00CC34F5" w:rsidRDefault="00554A80"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empresa não possa adotar todas as orientações dispostas sobre o cálculo da capacidade instalada, justificativa detalhada deverá ser fornecida.</w:t>
      </w:r>
    </w:p>
    <w:p w14:paraId="4741F453" w14:textId="77777777" w:rsidR="00554A80" w:rsidRPr="00CC34F5" w:rsidRDefault="00554A80" w:rsidP="00554A80">
      <w:pPr>
        <w:ind w:left="705"/>
        <w:jc w:val="both"/>
        <w:rPr>
          <w:rFonts w:asciiTheme="minorHAnsi" w:hAnsiTheme="minorHAnsi" w:cstheme="minorHAnsi"/>
          <w:strike/>
          <w:sz w:val="24"/>
          <w:szCs w:val="24"/>
        </w:rPr>
      </w:pPr>
    </w:p>
    <w:p w14:paraId="166C4678" w14:textId="77777777" w:rsidR="00554A80" w:rsidRPr="00CC34F5" w:rsidRDefault="00554A80" w:rsidP="00554A80">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 xml:space="preserve">Caso a capacidade instalada seja comum a outros produtos além do similar doméstico, informar, no mesmo </w:t>
      </w:r>
      <w:r w:rsidRPr="00CC34F5">
        <w:rPr>
          <w:rFonts w:asciiTheme="minorHAnsi" w:hAnsiTheme="minorHAnsi" w:cstheme="minorHAnsi"/>
          <w:b/>
          <w:sz w:val="24"/>
        </w:rPr>
        <w:t>Apêndice IV</w:t>
      </w:r>
      <w:r w:rsidRPr="00CC34F5">
        <w:rPr>
          <w:rFonts w:asciiTheme="minorHAnsi" w:hAnsiTheme="minorHAnsi" w:cstheme="minorHAnsi"/>
          <w:sz w:val="24"/>
        </w:rPr>
        <w:t>, a produção destes outros produtos, listando-os. Neste caso, informar a capacidade total de produção.</w:t>
      </w:r>
    </w:p>
    <w:p w14:paraId="2BDD0918" w14:textId="77777777" w:rsidR="00EE536C" w:rsidRPr="00CC34F5" w:rsidRDefault="00EE536C" w:rsidP="00EE536C">
      <w:pPr>
        <w:jc w:val="both"/>
        <w:rPr>
          <w:rFonts w:asciiTheme="minorHAnsi" w:hAnsiTheme="minorHAnsi" w:cstheme="minorHAnsi"/>
          <w:sz w:val="24"/>
        </w:rPr>
      </w:pPr>
    </w:p>
    <w:p w14:paraId="59B29F5B" w14:textId="77777777" w:rsidR="00EC0796" w:rsidRPr="00CC34F5"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capacidade instalada</w:t>
      </w:r>
      <w:r w:rsidR="009A2060" w:rsidRPr="00CC34F5">
        <w:rPr>
          <w:rFonts w:asciiTheme="minorHAnsi" w:hAnsiTheme="minorHAnsi" w:cstheme="minorHAnsi"/>
          <w:sz w:val="24"/>
        </w:rPr>
        <w:t xml:space="preserve"> </w:t>
      </w:r>
      <w:r w:rsidR="00C43C71" w:rsidRPr="00CC34F5">
        <w:rPr>
          <w:rFonts w:asciiTheme="minorHAnsi" w:hAnsiTheme="minorHAnsi" w:cstheme="minorHAnsi"/>
          <w:sz w:val="24"/>
        </w:rPr>
        <w:t xml:space="preserve">tenha sido </w:t>
      </w:r>
      <w:r w:rsidR="001206E7" w:rsidRPr="00CC34F5">
        <w:rPr>
          <w:rFonts w:asciiTheme="minorHAnsi" w:hAnsiTheme="minorHAnsi" w:cstheme="minorHAnsi"/>
          <w:sz w:val="24"/>
        </w:rPr>
        <w:t>alterada</w:t>
      </w:r>
      <w:r w:rsidR="001206E7" w:rsidRPr="00CC34F5">
        <w:rPr>
          <w:rFonts w:asciiTheme="minorHAnsi" w:hAnsiTheme="minorHAnsi" w:cstheme="minorHAnsi"/>
          <w:color w:val="008080"/>
          <w:sz w:val="24"/>
        </w:rPr>
        <w:t xml:space="preserve"> </w:t>
      </w:r>
      <w:r w:rsidR="00C43C71" w:rsidRPr="00CC34F5">
        <w:rPr>
          <w:rFonts w:asciiTheme="minorHAnsi" w:hAnsiTheme="minorHAnsi" w:cstheme="minorHAnsi"/>
          <w:sz w:val="24"/>
        </w:rPr>
        <w:t xml:space="preserve">ao longo do </w:t>
      </w:r>
      <w:r w:rsidR="00E54A35" w:rsidRPr="00CC34F5">
        <w:rPr>
          <w:rFonts w:asciiTheme="minorHAnsi" w:hAnsiTheme="minorHAnsi" w:cstheme="minorHAnsi"/>
          <w:sz w:val="24"/>
        </w:rPr>
        <w:t>período considerado</w:t>
      </w:r>
      <w:r w:rsidR="00B31D8E" w:rsidRPr="00CC34F5">
        <w:rPr>
          <w:rFonts w:asciiTheme="minorHAnsi" w:hAnsiTheme="minorHAnsi" w:cstheme="minorHAnsi"/>
          <w:sz w:val="24"/>
        </w:rPr>
        <w:t>,</w:t>
      </w:r>
      <w:r w:rsidR="00E54A35" w:rsidRPr="00CC34F5">
        <w:rPr>
          <w:rFonts w:asciiTheme="minorHAnsi" w:hAnsiTheme="minorHAnsi" w:cstheme="minorHAnsi"/>
          <w:sz w:val="24"/>
        </w:rPr>
        <w:t xml:space="preserve"> </w:t>
      </w:r>
      <w:r w:rsidR="00C43C71" w:rsidRPr="00CC34F5">
        <w:rPr>
          <w:rFonts w:asciiTheme="minorHAnsi" w:hAnsiTheme="minorHAnsi" w:cstheme="minorHAnsi"/>
          <w:sz w:val="24"/>
        </w:rPr>
        <w:t>explicar em que</w:t>
      </w:r>
      <w:r w:rsidR="00586219" w:rsidRPr="00CC34F5">
        <w:rPr>
          <w:rFonts w:asciiTheme="minorHAnsi" w:hAnsiTheme="minorHAnsi" w:cstheme="minorHAnsi"/>
          <w:sz w:val="24"/>
        </w:rPr>
        <w:t xml:space="preserve"> consistiu tal alteração</w:t>
      </w:r>
      <w:r w:rsidR="00B31D8E" w:rsidRPr="00CC34F5">
        <w:rPr>
          <w:rFonts w:asciiTheme="minorHAnsi" w:hAnsiTheme="minorHAnsi" w:cstheme="minorHAnsi"/>
          <w:sz w:val="24"/>
        </w:rPr>
        <w:t>.</w:t>
      </w:r>
    </w:p>
    <w:p w14:paraId="34984465" w14:textId="77777777" w:rsidR="00B31D8E" w:rsidRPr="00CC34F5" w:rsidRDefault="00B31D8E" w:rsidP="005A77DA">
      <w:pPr>
        <w:tabs>
          <w:tab w:val="num" w:pos="0"/>
        </w:tabs>
        <w:jc w:val="both"/>
        <w:rPr>
          <w:rFonts w:asciiTheme="minorHAnsi" w:hAnsiTheme="minorHAnsi" w:cstheme="minorHAnsi"/>
          <w:sz w:val="24"/>
        </w:rPr>
      </w:pPr>
    </w:p>
    <w:p w14:paraId="5084A477" w14:textId="77777777" w:rsidR="00547855" w:rsidRPr="00CC34F5" w:rsidRDefault="00B31D8E"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Esclarecer pormenorizadamente como foi calculada </w:t>
      </w:r>
      <w:r w:rsidR="00A904F6" w:rsidRPr="00CC34F5">
        <w:rPr>
          <w:rFonts w:asciiTheme="minorHAnsi" w:hAnsiTheme="minorHAnsi" w:cstheme="minorHAnsi"/>
          <w:sz w:val="24"/>
        </w:rPr>
        <w:t xml:space="preserve">a </w:t>
      </w:r>
      <w:r w:rsidRPr="00CC34F5">
        <w:rPr>
          <w:rFonts w:asciiTheme="minorHAnsi" w:hAnsiTheme="minorHAnsi" w:cstheme="minorHAnsi"/>
          <w:sz w:val="24"/>
        </w:rPr>
        <w:t>capacidade efetiva.</w:t>
      </w:r>
    </w:p>
    <w:p w14:paraId="0BA657E7" w14:textId="77777777" w:rsidR="00460823" w:rsidRPr="00CC34F5" w:rsidRDefault="00460823" w:rsidP="005A77DA">
      <w:pPr>
        <w:tabs>
          <w:tab w:val="num" w:pos="0"/>
        </w:tabs>
        <w:jc w:val="both"/>
        <w:rPr>
          <w:rFonts w:asciiTheme="minorHAnsi" w:hAnsiTheme="minorHAnsi" w:cstheme="minorHAnsi"/>
          <w:sz w:val="24"/>
        </w:rPr>
      </w:pPr>
    </w:p>
    <w:p w14:paraId="0786F743" w14:textId="77777777" w:rsidR="00547855" w:rsidRPr="00CC34F5" w:rsidRDefault="00547855"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ocorrência de eventuais paradas na produção, </w:t>
      </w:r>
      <w:r w:rsidR="00460823" w:rsidRPr="00CC34F5">
        <w:rPr>
          <w:rFonts w:asciiTheme="minorHAnsi" w:hAnsiTheme="minorHAnsi" w:cstheme="minorHAnsi"/>
          <w:sz w:val="24"/>
        </w:rPr>
        <w:t xml:space="preserve">indicando </w:t>
      </w:r>
      <w:r w:rsidRPr="00CC34F5">
        <w:rPr>
          <w:rFonts w:asciiTheme="minorHAnsi" w:hAnsiTheme="minorHAnsi" w:cstheme="minorHAnsi"/>
          <w:sz w:val="24"/>
        </w:rPr>
        <w:t xml:space="preserve">período, duração e sua motivação. </w:t>
      </w:r>
    </w:p>
    <w:p w14:paraId="5FC87D9C" w14:textId="77777777" w:rsidR="00547855" w:rsidRPr="00CC34F5" w:rsidRDefault="00547855" w:rsidP="00367671">
      <w:pPr>
        <w:jc w:val="both"/>
        <w:rPr>
          <w:rFonts w:asciiTheme="minorHAnsi" w:hAnsiTheme="minorHAnsi" w:cstheme="minorHAnsi"/>
          <w:sz w:val="24"/>
        </w:rPr>
      </w:pPr>
    </w:p>
    <w:p w14:paraId="2987B353" w14:textId="77777777" w:rsidR="005A77DA" w:rsidRPr="00CC34F5" w:rsidRDefault="005A77DA" w:rsidP="00367671">
      <w:pPr>
        <w:jc w:val="both"/>
        <w:rPr>
          <w:rFonts w:asciiTheme="minorHAnsi" w:hAnsiTheme="minorHAnsi" w:cstheme="minorHAnsi"/>
          <w:sz w:val="24"/>
        </w:rPr>
      </w:pPr>
    </w:p>
    <w:p w14:paraId="55F72EF9" w14:textId="77777777" w:rsidR="00460823" w:rsidRPr="00CC34F5" w:rsidRDefault="00460823" w:rsidP="005A77DA">
      <w:pPr>
        <w:pStyle w:val="Ttulo6"/>
        <w:rPr>
          <w:rFonts w:asciiTheme="minorHAnsi" w:hAnsiTheme="minorHAnsi" w:cstheme="minorHAnsi"/>
          <w:b w:val="0"/>
        </w:rPr>
      </w:pPr>
      <w:r w:rsidRPr="00CC34F5">
        <w:rPr>
          <w:rFonts w:asciiTheme="minorHAnsi" w:hAnsiTheme="minorHAnsi" w:cstheme="minorHAnsi"/>
          <w:b w:val="0"/>
        </w:rPr>
        <w:t>3.</w:t>
      </w:r>
      <w:r w:rsidRPr="00CC34F5">
        <w:rPr>
          <w:rFonts w:asciiTheme="minorHAnsi" w:hAnsiTheme="minorHAnsi" w:cstheme="minorHAnsi"/>
          <w:b w:val="0"/>
        </w:rPr>
        <w:tab/>
        <w:t xml:space="preserve">Estoques </w:t>
      </w:r>
    </w:p>
    <w:p w14:paraId="06D1ECAA" w14:textId="77777777" w:rsidR="00460823" w:rsidRPr="00CC34F5" w:rsidRDefault="00460823" w:rsidP="00367671">
      <w:pPr>
        <w:jc w:val="both"/>
        <w:rPr>
          <w:rFonts w:asciiTheme="minorHAnsi" w:hAnsiTheme="minorHAnsi" w:cstheme="minorHAnsi"/>
          <w:sz w:val="24"/>
        </w:rPr>
      </w:pPr>
    </w:p>
    <w:p w14:paraId="3E70DFF1" w14:textId="77777777" w:rsidR="00367671" w:rsidRPr="00CC34F5" w:rsidRDefault="00367671" w:rsidP="005A77DA">
      <w:pPr>
        <w:numPr>
          <w:ilvl w:val="1"/>
          <w:numId w:val="19"/>
        </w:numPr>
        <w:jc w:val="both"/>
        <w:rPr>
          <w:rFonts w:asciiTheme="minorHAnsi" w:hAnsiTheme="minorHAnsi" w:cstheme="minorHAnsi"/>
          <w:sz w:val="24"/>
        </w:rPr>
      </w:pPr>
      <w:r w:rsidRPr="00CC34F5">
        <w:rPr>
          <w:rFonts w:asciiTheme="minorHAnsi" w:hAnsiTheme="minorHAnsi" w:cstheme="minorHAnsi"/>
          <w:sz w:val="24"/>
        </w:rPr>
        <w:t xml:space="preserve">Informar os estoques, conforme </w:t>
      </w:r>
      <w:r w:rsidR="00707ED9"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Apêndice V</w:t>
      </w:r>
      <w:r w:rsidRPr="00CC34F5">
        <w:rPr>
          <w:rFonts w:asciiTheme="minorHAnsi" w:hAnsiTheme="minorHAnsi" w:cstheme="minorHAnsi"/>
          <w:sz w:val="24"/>
        </w:rPr>
        <w:t>.</w:t>
      </w:r>
    </w:p>
    <w:p w14:paraId="0B4C0482" w14:textId="77777777" w:rsidR="00537BE5" w:rsidRPr="00CC34F5" w:rsidRDefault="00537BE5" w:rsidP="00367671">
      <w:pPr>
        <w:jc w:val="both"/>
        <w:rPr>
          <w:rFonts w:asciiTheme="minorHAnsi" w:hAnsiTheme="minorHAnsi" w:cstheme="minorHAnsi"/>
          <w:sz w:val="24"/>
        </w:rPr>
      </w:pPr>
    </w:p>
    <w:p w14:paraId="7E55AE8A"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rPr>
        <w:t xml:space="preserve">Apresentar as informações solicitadas </w:t>
      </w:r>
      <w:r w:rsidR="00C92AD3" w:rsidRPr="00CC34F5">
        <w:rPr>
          <w:rFonts w:asciiTheme="minorHAnsi" w:hAnsiTheme="minorHAnsi" w:cstheme="minorHAnsi"/>
          <w:sz w:val="24"/>
        </w:rPr>
        <w:t>em</w:t>
      </w:r>
      <w:r w:rsidRPr="00CC34F5">
        <w:rPr>
          <w:rFonts w:asciiTheme="minorHAnsi" w:hAnsiTheme="minorHAnsi" w:cstheme="minorHAnsi"/>
          <w:sz w:val="24"/>
        </w:rPr>
        <w:t xml:space="preserve"> </w:t>
      </w:r>
      <w:r w:rsidR="008413D8" w:rsidRPr="00CC34F5">
        <w:rPr>
          <w:rFonts w:asciiTheme="minorHAnsi" w:hAnsiTheme="minorHAnsi" w:cstheme="minorHAnsi"/>
          <w:sz w:val="24"/>
        </w:rPr>
        <w:t>kg</w:t>
      </w:r>
      <w:r w:rsidR="00707ED9" w:rsidRPr="00CC34F5">
        <w:rPr>
          <w:rFonts w:asciiTheme="minorHAnsi" w:hAnsiTheme="minorHAnsi" w:cstheme="minorHAnsi"/>
          <w:sz w:val="24"/>
          <w:szCs w:val="24"/>
        </w:rPr>
        <w:t xml:space="preserve"> </w:t>
      </w:r>
      <w:r w:rsidRPr="00CC34F5">
        <w:rPr>
          <w:rFonts w:asciiTheme="minorHAnsi" w:hAnsiTheme="minorHAnsi" w:cstheme="minorHAnsi"/>
          <w:sz w:val="24"/>
          <w:szCs w:val="24"/>
        </w:rPr>
        <w:t>e</w:t>
      </w:r>
      <w:r w:rsidR="00460823" w:rsidRPr="00CC34F5">
        <w:rPr>
          <w:rFonts w:asciiTheme="minorHAnsi" w:hAnsiTheme="minorHAnsi" w:cstheme="minorHAnsi"/>
          <w:sz w:val="24"/>
          <w:szCs w:val="24"/>
        </w:rPr>
        <w:t>, se for o caso, na</w:t>
      </w:r>
      <w:r w:rsidRPr="00CC34F5">
        <w:rPr>
          <w:rFonts w:asciiTheme="minorHAnsi" w:hAnsiTheme="minorHAnsi" w:cstheme="minorHAnsi"/>
          <w:sz w:val="24"/>
          <w:szCs w:val="24"/>
        </w:rPr>
        <w:t xml:space="preserve"> unidade</w:t>
      </w:r>
      <w:r w:rsidR="00460823" w:rsidRPr="00CC34F5">
        <w:rPr>
          <w:rFonts w:asciiTheme="minorHAnsi" w:hAnsiTheme="minorHAnsi" w:cstheme="minorHAnsi"/>
          <w:sz w:val="24"/>
          <w:szCs w:val="24"/>
        </w:rPr>
        <w:t xml:space="preserve"> de comercialização</w:t>
      </w:r>
      <w:r w:rsidRPr="00CC34F5">
        <w:rPr>
          <w:rFonts w:asciiTheme="minorHAnsi" w:hAnsiTheme="minorHAnsi" w:cstheme="minorHAnsi"/>
          <w:sz w:val="24"/>
          <w:szCs w:val="24"/>
        </w:rPr>
        <w:t>, em planilhas separadas.</w:t>
      </w:r>
      <w:r w:rsidR="00707ED9" w:rsidRPr="00CC34F5">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3815D0A1" w14:textId="77777777" w:rsidR="00537BE5" w:rsidRPr="00CC34F5" w:rsidRDefault="00537BE5" w:rsidP="00367671">
      <w:pPr>
        <w:jc w:val="both"/>
        <w:rPr>
          <w:rFonts w:asciiTheme="minorHAnsi" w:hAnsiTheme="minorHAnsi" w:cstheme="minorHAnsi"/>
          <w:sz w:val="24"/>
          <w:szCs w:val="24"/>
        </w:rPr>
      </w:pPr>
    </w:p>
    <w:p w14:paraId="37F18AED"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Informar se há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xml:space="preserve"> ou se somente contra pedido. Caso haja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informar o nível de estoque considerado ideal.</w:t>
      </w:r>
    </w:p>
    <w:p w14:paraId="486B8927" w14:textId="77777777" w:rsidR="006714A8" w:rsidRPr="00CC34F5" w:rsidRDefault="006714A8" w:rsidP="006714A8">
      <w:pPr>
        <w:pStyle w:val="PargrafodaLista"/>
        <w:rPr>
          <w:rFonts w:asciiTheme="minorHAnsi" w:hAnsiTheme="minorHAnsi" w:cstheme="minorHAnsi"/>
          <w:sz w:val="24"/>
          <w:szCs w:val="24"/>
        </w:rPr>
      </w:pPr>
    </w:p>
    <w:p w14:paraId="60797BF3" w14:textId="77777777" w:rsidR="006714A8" w:rsidRPr="00CC34F5" w:rsidRDefault="006714A8"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 xml:space="preserve">Caso a empresa entender que, em razão das importações alegadamente a preços de dumping o </w:t>
      </w:r>
      <w:r w:rsidRPr="00CC34F5">
        <w:rPr>
          <w:rFonts w:asciiTheme="minorHAnsi" w:hAnsiTheme="minorHAnsi" w:cstheme="minorHAnsi"/>
          <w:sz w:val="24"/>
          <w:szCs w:val="24"/>
        </w:rPr>
        <w:lastRenderedPageBreak/>
        <w:t xml:space="preserve">prazo de permanência em estoque do produto similar doméstico venha aumentando, preencher a tabela constante do </w:t>
      </w:r>
      <w:r w:rsidRPr="00CC34F5">
        <w:rPr>
          <w:rFonts w:asciiTheme="minorHAnsi" w:hAnsiTheme="minorHAnsi" w:cstheme="minorHAnsi"/>
          <w:b/>
          <w:sz w:val="24"/>
          <w:szCs w:val="24"/>
        </w:rPr>
        <w:t xml:space="preserve">Apêndice </w:t>
      </w:r>
      <w:r w:rsidR="00C44846" w:rsidRPr="00CC34F5">
        <w:rPr>
          <w:rFonts w:asciiTheme="minorHAnsi" w:hAnsiTheme="minorHAnsi" w:cstheme="minorHAnsi"/>
          <w:b/>
          <w:sz w:val="24"/>
          <w:szCs w:val="24"/>
        </w:rPr>
        <w:t>V</w:t>
      </w:r>
      <w:r w:rsidR="0006596D" w:rsidRPr="00CC34F5">
        <w:rPr>
          <w:rFonts w:asciiTheme="minorHAnsi" w:hAnsiTheme="minorHAnsi" w:cstheme="minorHAnsi"/>
          <w:b/>
          <w:sz w:val="24"/>
          <w:szCs w:val="24"/>
        </w:rPr>
        <w:t>I</w:t>
      </w:r>
      <w:r w:rsidR="00321560" w:rsidRPr="00CC34F5">
        <w:rPr>
          <w:rFonts w:asciiTheme="minorHAnsi" w:hAnsiTheme="minorHAnsi" w:cstheme="minorHAnsi"/>
          <w:b/>
          <w:sz w:val="24"/>
          <w:szCs w:val="24"/>
        </w:rPr>
        <w:t>.</w:t>
      </w:r>
    </w:p>
    <w:p w14:paraId="2F9510DD" w14:textId="77777777" w:rsidR="00537BE5" w:rsidRPr="00CC34F5" w:rsidRDefault="00537BE5" w:rsidP="00367671">
      <w:pPr>
        <w:jc w:val="both"/>
        <w:rPr>
          <w:rFonts w:asciiTheme="minorHAnsi" w:hAnsiTheme="minorHAnsi" w:cstheme="minorHAnsi"/>
          <w:sz w:val="24"/>
          <w:szCs w:val="24"/>
        </w:rPr>
      </w:pPr>
    </w:p>
    <w:p w14:paraId="04B4C43B" w14:textId="77777777" w:rsidR="00367671" w:rsidRPr="00CC34F5" w:rsidRDefault="00367671" w:rsidP="00367671">
      <w:pPr>
        <w:jc w:val="both"/>
        <w:rPr>
          <w:rFonts w:asciiTheme="minorHAnsi" w:hAnsiTheme="minorHAnsi" w:cstheme="minorHAnsi"/>
          <w:sz w:val="24"/>
          <w:highlight w:val="yellow"/>
        </w:rPr>
      </w:pPr>
    </w:p>
    <w:p w14:paraId="25D8CC06" w14:textId="77777777" w:rsidR="009748BB" w:rsidRPr="00CC34F5" w:rsidRDefault="00460823" w:rsidP="00A904F6">
      <w:pPr>
        <w:pStyle w:val="Ttulo6"/>
        <w:rPr>
          <w:rFonts w:asciiTheme="minorHAnsi" w:hAnsiTheme="minorHAnsi" w:cstheme="minorHAnsi"/>
          <w:b w:val="0"/>
        </w:rPr>
      </w:pPr>
      <w:r w:rsidRPr="00CC34F5">
        <w:rPr>
          <w:rFonts w:asciiTheme="minorHAnsi" w:hAnsiTheme="minorHAnsi" w:cstheme="minorHAnsi"/>
          <w:b w:val="0"/>
        </w:rPr>
        <w:t>4.</w:t>
      </w:r>
      <w:r w:rsidRPr="00CC34F5">
        <w:rPr>
          <w:rFonts w:asciiTheme="minorHAnsi" w:hAnsiTheme="minorHAnsi" w:cstheme="minorHAnsi"/>
          <w:b w:val="0"/>
        </w:rPr>
        <w:tab/>
      </w:r>
      <w:r w:rsidR="009748BB" w:rsidRPr="00CC34F5">
        <w:rPr>
          <w:rFonts w:asciiTheme="minorHAnsi" w:hAnsiTheme="minorHAnsi" w:cstheme="minorHAnsi"/>
          <w:b w:val="0"/>
        </w:rPr>
        <w:t>Demonstrações de Resultado</w:t>
      </w:r>
    </w:p>
    <w:p w14:paraId="0917CBB0" w14:textId="77777777" w:rsidR="009748BB" w:rsidRPr="00CC34F5" w:rsidRDefault="009748BB" w:rsidP="00367671">
      <w:pPr>
        <w:jc w:val="both"/>
        <w:rPr>
          <w:rFonts w:asciiTheme="minorHAnsi" w:hAnsiTheme="minorHAnsi" w:cstheme="minorHAnsi"/>
          <w:sz w:val="24"/>
        </w:rPr>
      </w:pPr>
    </w:p>
    <w:p w14:paraId="70EDD9AE" w14:textId="77777777" w:rsidR="00ED34F9" w:rsidRPr="00CC34F5" w:rsidRDefault="00A607BF"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460823" w:rsidRPr="00CC34F5">
        <w:rPr>
          <w:rFonts w:asciiTheme="minorHAnsi" w:hAnsiTheme="minorHAnsi" w:cstheme="minorHAnsi"/>
          <w:sz w:val="24"/>
        </w:rPr>
        <w:t>ção</w:t>
      </w:r>
      <w:r w:rsidRPr="00CC34F5">
        <w:rPr>
          <w:rFonts w:asciiTheme="minorHAnsi" w:hAnsiTheme="minorHAnsi" w:cstheme="minorHAnsi"/>
          <w:sz w:val="24"/>
        </w:rPr>
        <w:t xml:space="preserve"> de resultado relativo às vendas no mercado interno </w:t>
      </w:r>
      <w:r w:rsidR="00C92AD3" w:rsidRPr="00CC34F5">
        <w:rPr>
          <w:rFonts w:asciiTheme="minorHAnsi" w:hAnsiTheme="minorHAnsi" w:cstheme="minorHAnsi"/>
          <w:sz w:val="24"/>
        </w:rPr>
        <w:t>d</w:t>
      </w:r>
      <w:r w:rsidR="00E93309" w:rsidRPr="00CC34F5">
        <w:rPr>
          <w:rFonts w:asciiTheme="minorHAnsi" w:hAnsiTheme="minorHAnsi" w:cstheme="minorHAnsi"/>
          <w:sz w:val="24"/>
        </w:rPr>
        <w:t>o produto similar de fabricação própria</w:t>
      </w:r>
      <w:r w:rsidR="003B66A4" w:rsidRPr="00CC34F5">
        <w:rPr>
          <w:rFonts w:asciiTheme="minorHAnsi" w:hAnsiTheme="minorHAnsi" w:cstheme="minorHAnsi"/>
          <w:sz w:val="24"/>
        </w:rPr>
        <w:t>,</w:t>
      </w:r>
      <w:r w:rsidR="00C92AD3" w:rsidRPr="00CC34F5">
        <w:rPr>
          <w:rFonts w:asciiTheme="minorHAnsi" w:hAnsiTheme="minorHAnsi" w:cstheme="minorHAnsi"/>
          <w:sz w:val="24"/>
        </w:rPr>
        <w:t xml:space="preserve"> </w:t>
      </w:r>
      <w:r w:rsidRPr="00CC34F5">
        <w:rPr>
          <w:rFonts w:asciiTheme="minorHAnsi" w:hAnsiTheme="minorHAnsi" w:cstheme="minorHAnsi"/>
          <w:sz w:val="24"/>
        </w:rPr>
        <w:t xml:space="preserve">conforme </w:t>
      </w:r>
      <w:r w:rsidR="00E93309" w:rsidRPr="00CC34F5">
        <w:rPr>
          <w:rFonts w:asciiTheme="minorHAnsi" w:hAnsiTheme="minorHAnsi" w:cstheme="minorHAnsi"/>
          <w:sz w:val="24"/>
        </w:rPr>
        <w:t>a tabela</w:t>
      </w:r>
      <w:r w:rsidRPr="00CC34F5">
        <w:rPr>
          <w:rFonts w:asciiTheme="minorHAnsi" w:hAnsiTheme="minorHAnsi" w:cstheme="minorHAnsi"/>
          <w:sz w:val="24"/>
        </w:rPr>
        <w:t xml:space="preserve"> constante do </w:t>
      </w:r>
      <w:r w:rsidR="00C44846" w:rsidRPr="00CC34F5">
        <w:rPr>
          <w:rFonts w:asciiTheme="minorHAnsi" w:hAnsiTheme="minorHAnsi" w:cstheme="minorHAnsi"/>
          <w:b/>
          <w:bCs/>
          <w:sz w:val="24"/>
        </w:rPr>
        <w:t>Apêndice 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I</w:t>
      </w:r>
      <w:r w:rsidRPr="00CC34F5">
        <w:rPr>
          <w:rFonts w:asciiTheme="minorHAnsi" w:hAnsiTheme="minorHAnsi" w:cstheme="minorHAnsi"/>
          <w:sz w:val="24"/>
        </w:rPr>
        <w:t xml:space="preserve">. </w:t>
      </w:r>
    </w:p>
    <w:p w14:paraId="6FC4D1A2" w14:textId="77777777" w:rsidR="00C92AD3" w:rsidRPr="00CC34F5" w:rsidRDefault="00C92AD3" w:rsidP="00C92AD3">
      <w:pPr>
        <w:jc w:val="both"/>
        <w:rPr>
          <w:rFonts w:asciiTheme="minorHAnsi" w:hAnsiTheme="minorHAnsi" w:cstheme="minorHAnsi"/>
          <w:sz w:val="24"/>
        </w:rPr>
      </w:pPr>
    </w:p>
    <w:p w14:paraId="6CAB2391" w14:textId="77777777" w:rsidR="00C92AD3" w:rsidRPr="00CC34F5" w:rsidRDefault="00C92AD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A845A3" w:rsidRPr="00CC34F5">
        <w:rPr>
          <w:rFonts w:asciiTheme="minorHAnsi" w:hAnsiTheme="minorHAnsi" w:cstheme="minorHAnsi"/>
          <w:sz w:val="24"/>
        </w:rPr>
        <w:t>ção</w:t>
      </w:r>
      <w:r w:rsidRPr="00CC34F5">
        <w:rPr>
          <w:rFonts w:asciiTheme="minorHAnsi" w:hAnsiTheme="minorHAnsi" w:cstheme="minorHAnsi"/>
          <w:sz w:val="24"/>
        </w:rPr>
        <w:t xml:space="preserve"> de resultado relativo </w:t>
      </w:r>
      <w:r w:rsidR="00D82642" w:rsidRPr="00CC34F5">
        <w:rPr>
          <w:rFonts w:asciiTheme="minorHAnsi" w:hAnsiTheme="minorHAnsi" w:cstheme="minorHAnsi"/>
          <w:sz w:val="24"/>
        </w:rPr>
        <w:t xml:space="preserve">às exportações </w:t>
      </w:r>
      <w:r w:rsidRPr="00CC34F5">
        <w:rPr>
          <w:rFonts w:asciiTheme="minorHAnsi" w:hAnsiTheme="minorHAnsi" w:cstheme="minorHAnsi"/>
          <w:sz w:val="24"/>
        </w:rPr>
        <w:t xml:space="preserve">de </w:t>
      </w:r>
      <w:r w:rsidR="00E93309" w:rsidRPr="00CC34F5">
        <w:rPr>
          <w:rFonts w:asciiTheme="minorHAnsi" w:hAnsiTheme="minorHAnsi" w:cstheme="minorHAnsi"/>
          <w:sz w:val="24"/>
        </w:rPr>
        <w:t>produto similar</w:t>
      </w:r>
      <w:r w:rsidR="003B5880" w:rsidRPr="00CC34F5">
        <w:rPr>
          <w:rFonts w:asciiTheme="minorHAnsi" w:hAnsiTheme="minorHAnsi" w:cstheme="minorHAnsi"/>
          <w:sz w:val="24"/>
        </w:rPr>
        <w:t xml:space="preserve"> de fabricação própria</w:t>
      </w:r>
      <w:r w:rsidR="00A845A3" w:rsidRPr="00CC34F5">
        <w:rPr>
          <w:rFonts w:asciiTheme="minorHAnsi" w:hAnsiTheme="minorHAnsi" w:cstheme="minorHAnsi"/>
          <w:sz w:val="24"/>
        </w:rPr>
        <w:t>,</w:t>
      </w:r>
      <w:r w:rsidR="00A845A3" w:rsidRPr="00CC34F5">
        <w:rPr>
          <w:rFonts w:asciiTheme="minorHAnsi" w:hAnsiTheme="minorHAnsi" w:cstheme="minorHAnsi"/>
          <w:color w:val="FF0000"/>
          <w:sz w:val="24"/>
        </w:rPr>
        <w:t xml:space="preserve"> </w:t>
      </w:r>
      <w:r w:rsidR="00A845A3" w:rsidRPr="00CC34F5">
        <w:rPr>
          <w:rFonts w:asciiTheme="minorHAnsi" w:hAnsiTheme="minorHAnsi" w:cstheme="minorHAnsi"/>
          <w:sz w:val="24"/>
        </w:rPr>
        <w:t xml:space="preserve">conforme </w:t>
      </w:r>
      <w:r w:rsidR="00E93309" w:rsidRPr="00CC34F5">
        <w:rPr>
          <w:rFonts w:asciiTheme="minorHAnsi" w:hAnsiTheme="minorHAnsi" w:cstheme="minorHAnsi"/>
          <w:sz w:val="24"/>
        </w:rPr>
        <w:t>tabela</w:t>
      </w:r>
      <w:r w:rsidR="00A845A3"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D93A6E"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D93A6E" w:rsidRPr="00CC34F5">
        <w:rPr>
          <w:rFonts w:asciiTheme="minorHAnsi" w:hAnsiTheme="minorHAnsi" w:cstheme="minorHAnsi"/>
          <w:b/>
          <w:bCs/>
          <w:sz w:val="24"/>
        </w:rPr>
        <w:t>I</w:t>
      </w:r>
      <w:r w:rsidR="00C44846" w:rsidRPr="00CC34F5">
        <w:rPr>
          <w:rFonts w:asciiTheme="minorHAnsi" w:hAnsiTheme="minorHAnsi" w:cstheme="minorHAnsi"/>
          <w:b/>
          <w:bCs/>
          <w:sz w:val="24"/>
        </w:rPr>
        <w:t>I</w:t>
      </w:r>
      <w:r w:rsidRPr="00CC34F5">
        <w:rPr>
          <w:rFonts w:asciiTheme="minorHAnsi" w:hAnsiTheme="minorHAnsi" w:cstheme="minorHAnsi"/>
          <w:sz w:val="24"/>
        </w:rPr>
        <w:t>.</w:t>
      </w:r>
    </w:p>
    <w:p w14:paraId="7C806B48" w14:textId="77777777" w:rsidR="008B0B23" w:rsidRPr="00CC34F5" w:rsidRDefault="008B0B23" w:rsidP="008B0B23">
      <w:pPr>
        <w:jc w:val="both"/>
        <w:rPr>
          <w:rFonts w:asciiTheme="minorHAnsi" w:hAnsiTheme="minorHAnsi" w:cstheme="minorHAnsi"/>
          <w:sz w:val="24"/>
        </w:rPr>
      </w:pPr>
    </w:p>
    <w:p w14:paraId="65A0A1DD" w14:textId="77777777" w:rsidR="008B0B23" w:rsidRPr="00CC34F5" w:rsidRDefault="008B0B2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Em todos os casos, informar pormenorizadamente, caso utilizado, o critério de rateio para apuração das despesas e receitas operacionais.</w:t>
      </w:r>
    </w:p>
    <w:p w14:paraId="5E6E8D1A" w14:textId="77777777" w:rsidR="00127C0E" w:rsidRPr="00CC34F5" w:rsidRDefault="00127C0E" w:rsidP="00127C0E">
      <w:pPr>
        <w:pStyle w:val="PargrafodaLista"/>
        <w:rPr>
          <w:rFonts w:asciiTheme="minorHAnsi" w:hAnsiTheme="minorHAnsi" w:cstheme="minorHAnsi"/>
          <w:sz w:val="24"/>
        </w:rPr>
      </w:pPr>
    </w:p>
    <w:p w14:paraId="5227F4E9" w14:textId="77777777" w:rsidR="00127C0E" w:rsidRPr="00CC34F5" w:rsidRDefault="00127C0E"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demonstração de resultado relativo às revendas</w:t>
      </w:r>
      <w:r w:rsidR="003B66A4" w:rsidRPr="00CC34F5">
        <w:rPr>
          <w:rFonts w:asciiTheme="minorHAnsi" w:hAnsiTheme="minorHAnsi" w:cstheme="minorHAnsi"/>
          <w:sz w:val="24"/>
        </w:rPr>
        <w:t>, no mercado interno e externo,</w:t>
      </w:r>
      <w:r w:rsidRPr="00CC34F5">
        <w:rPr>
          <w:rFonts w:asciiTheme="minorHAnsi" w:hAnsiTheme="minorHAnsi" w:cstheme="minorHAnsi"/>
          <w:sz w:val="24"/>
        </w:rPr>
        <w:t xml:space="preserve"> de produtos importados ou adquiridos no mercado brasileiro, conforme tabela constante do </w:t>
      </w:r>
      <w:r w:rsidRPr="00CC34F5">
        <w:rPr>
          <w:rFonts w:asciiTheme="minorHAnsi" w:hAnsiTheme="minorHAnsi" w:cstheme="minorHAnsi"/>
          <w:b/>
          <w:sz w:val="24"/>
        </w:rPr>
        <w:t>Apêndice</w:t>
      </w:r>
      <w:r w:rsidR="00321560" w:rsidRPr="00CC34F5">
        <w:rPr>
          <w:rFonts w:asciiTheme="minorHAnsi" w:hAnsiTheme="minorHAnsi" w:cstheme="minorHAnsi"/>
          <w:b/>
          <w:sz w:val="24"/>
        </w:rPr>
        <w:t xml:space="preserve"> </w:t>
      </w:r>
      <w:r w:rsidR="006B7A1F" w:rsidRPr="00CC34F5">
        <w:rPr>
          <w:rFonts w:asciiTheme="minorHAnsi" w:hAnsiTheme="minorHAnsi" w:cstheme="minorHAnsi"/>
          <w:b/>
          <w:sz w:val="24"/>
        </w:rPr>
        <w:t>I</w:t>
      </w:r>
      <w:r w:rsidR="0006596D" w:rsidRPr="00CC34F5">
        <w:rPr>
          <w:rFonts w:asciiTheme="minorHAnsi" w:hAnsiTheme="minorHAnsi" w:cstheme="minorHAnsi"/>
          <w:b/>
          <w:sz w:val="24"/>
        </w:rPr>
        <w:t>X</w:t>
      </w:r>
      <w:r w:rsidR="00321560" w:rsidRPr="00CC34F5">
        <w:rPr>
          <w:rFonts w:asciiTheme="minorHAnsi" w:hAnsiTheme="minorHAnsi" w:cstheme="minorHAnsi"/>
          <w:b/>
          <w:sz w:val="24"/>
        </w:rPr>
        <w:t>.</w:t>
      </w:r>
      <w:r w:rsidRPr="00CC34F5">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61EB8002" w14:textId="77777777" w:rsidR="00A607BF" w:rsidRPr="00CC34F5" w:rsidRDefault="00A607BF" w:rsidP="00367671">
      <w:pPr>
        <w:jc w:val="both"/>
        <w:rPr>
          <w:rFonts w:asciiTheme="minorHAnsi" w:hAnsiTheme="minorHAnsi" w:cstheme="minorHAnsi"/>
          <w:sz w:val="24"/>
        </w:rPr>
      </w:pPr>
    </w:p>
    <w:p w14:paraId="229AC61D" w14:textId="77777777" w:rsidR="00B25C37" w:rsidRPr="00CC34F5" w:rsidRDefault="00B25C37" w:rsidP="00367671">
      <w:pPr>
        <w:jc w:val="both"/>
        <w:rPr>
          <w:rFonts w:asciiTheme="minorHAnsi" w:hAnsiTheme="minorHAnsi" w:cstheme="minorHAnsi"/>
          <w:sz w:val="24"/>
        </w:rPr>
      </w:pPr>
    </w:p>
    <w:p w14:paraId="26AF03E7" w14:textId="77777777" w:rsidR="00367671" w:rsidRPr="00CC34F5" w:rsidRDefault="00E11416" w:rsidP="00367671">
      <w:pPr>
        <w:pStyle w:val="Ttulo7"/>
        <w:numPr>
          <w:ilvl w:val="0"/>
          <w:numId w:val="0"/>
        </w:numPr>
        <w:rPr>
          <w:rFonts w:asciiTheme="minorHAnsi" w:hAnsiTheme="minorHAnsi" w:cstheme="minorHAnsi"/>
          <w:b w:val="0"/>
        </w:rPr>
      </w:pPr>
      <w:r w:rsidRPr="00CC34F5">
        <w:rPr>
          <w:rFonts w:asciiTheme="minorHAnsi" w:hAnsiTheme="minorHAnsi" w:cstheme="minorHAnsi"/>
          <w:b w:val="0"/>
        </w:rPr>
        <w:t>5.</w:t>
      </w:r>
      <w:r w:rsidR="00367671" w:rsidRPr="00CC34F5">
        <w:rPr>
          <w:rFonts w:asciiTheme="minorHAnsi" w:hAnsiTheme="minorHAnsi" w:cstheme="minorHAnsi"/>
          <w:b w:val="0"/>
        </w:rPr>
        <w:tab/>
        <w:t>Emprego</w:t>
      </w:r>
      <w:r w:rsidRPr="00CC34F5">
        <w:rPr>
          <w:rFonts w:asciiTheme="minorHAnsi" w:hAnsiTheme="minorHAnsi" w:cstheme="minorHAnsi"/>
          <w:b w:val="0"/>
        </w:rPr>
        <w:t>,</w:t>
      </w:r>
      <w:r w:rsidR="00367671" w:rsidRPr="00CC34F5">
        <w:rPr>
          <w:rFonts w:asciiTheme="minorHAnsi" w:hAnsiTheme="minorHAnsi" w:cstheme="minorHAnsi"/>
          <w:b w:val="0"/>
        </w:rPr>
        <w:t xml:space="preserve"> Massa Salarial</w:t>
      </w:r>
      <w:r w:rsidRPr="00CC34F5">
        <w:rPr>
          <w:rFonts w:asciiTheme="minorHAnsi" w:hAnsiTheme="minorHAnsi" w:cstheme="minorHAnsi"/>
          <w:b w:val="0"/>
        </w:rPr>
        <w:t xml:space="preserve"> e Salário</w:t>
      </w:r>
    </w:p>
    <w:p w14:paraId="233585B1" w14:textId="77777777" w:rsidR="00367671" w:rsidRPr="00CC34F5" w:rsidRDefault="00367671" w:rsidP="00367671">
      <w:pPr>
        <w:ind w:right="-113"/>
        <w:rPr>
          <w:rFonts w:asciiTheme="minorHAnsi" w:hAnsiTheme="minorHAnsi" w:cstheme="minorHAnsi"/>
          <w:sz w:val="24"/>
        </w:rPr>
      </w:pPr>
    </w:p>
    <w:p w14:paraId="5756A9CC" w14:textId="77777777" w:rsidR="005A71BE" w:rsidRPr="00CC34F5" w:rsidRDefault="00367671" w:rsidP="00CA71A8">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Informar, conforme </w:t>
      </w:r>
      <w:r w:rsidR="003E34C6" w:rsidRPr="00CC34F5">
        <w:rPr>
          <w:rFonts w:asciiTheme="minorHAnsi" w:hAnsiTheme="minorHAnsi" w:cstheme="minorHAnsi"/>
          <w:sz w:val="24"/>
        </w:rPr>
        <w:t>tabelas</w:t>
      </w:r>
      <w:r w:rsidRPr="00CC34F5">
        <w:rPr>
          <w:rFonts w:asciiTheme="minorHAnsi" w:hAnsiTheme="minorHAnsi" w:cstheme="minorHAnsi"/>
          <w:sz w:val="24"/>
        </w:rPr>
        <w:t xml:space="preserve"> constantes nos </w:t>
      </w:r>
      <w:r w:rsidR="00840B56" w:rsidRPr="00CC34F5">
        <w:rPr>
          <w:rFonts w:asciiTheme="minorHAnsi" w:hAnsiTheme="minorHAnsi" w:cstheme="minorHAnsi"/>
          <w:b/>
          <w:bCs/>
          <w:sz w:val="24"/>
        </w:rPr>
        <w:t xml:space="preserve">Apêndices </w:t>
      </w:r>
      <w:r w:rsidR="006B7A1F" w:rsidRPr="00CC34F5">
        <w:rPr>
          <w:rFonts w:asciiTheme="minorHAnsi" w:hAnsiTheme="minorHAnsi" w:cstheme="minorHAnsi"/>
          <w:b/>
          <w:bCs/>
          <w:sz w:val="24"/>
        </w:rPr>
        <w:t>X</w:t>
      </w:r>
      <w:r w:rsidR="00321560" w:rsidRPr="00CC34F5">
        <w:rPr>
          <w:rFonts w:asciiTheme="minorHAnsi" w:hAnsiTheme="minorHAnsi" w:cstheme="minorHAnsi"/>
          <w:b/>
          <w:bCs/>
          <w:sz w:val="24"/>
        </w:rPr>
        <w:t xml:space="preserve"> e</w:t>
      </w:r>
      <w:r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Pr="00CC34F5">
        <w:rPr>
          <w:rFonts w:asciiTheme="minorHAnsi" w:hAnsiTheme="minorHAnsi" w:cstheme="minorHAnsi"/>
          <w:sz w:val="24"/>
        </w:rPr>
        <w:t>, o emprego e a massa salarial pertinente</w:t>
      </w:r>
      <w:r w:rsidR="003E2972" w:rsidRPr="00CC34F5">
        <w:rPr>
          <w:rFonts w:asciiTheme="minorHAnsi" w:hAnsiTheme="minorHAnsi" w:cstheme="minorHAnsi"/>
          <w:sz w:val="24"/>
        </w:rPr>
        <w:t>s</w:t>
      </w:r>
      <w:r w:rsidRPr="00CC34F5">
        <w:rPr>
          <w:rFonts w:asciiTheme="minorHAnsi" w:hAnsiTheme="minorHAnsi" w:cstheme="minorHAnsi"/>
          <w:sz w:val="24"/>
        </w:rPr>
        <w:t xml:space="preserve"> à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w:t>
      </w:r>
      <w:r w:rsidRPr="00CC34F5">
        <w:rPr>
          <w:rFonts w:asciiTheme="minorHAnsi" w:hAnsiTheme="minorHAnsi" w:cstheme="minorHAnsi"/>
          <w:sz w:val="24"/>
        </w:rPr>
        <w:t>, discrimina</w:t>
      </w:r>
      <w:r w:rsidR="003E2972" w:rsidRPr="00CC34F5">
        <w:rPr>
          <w:rFonts w:asciiTheme="minorHAnsi" w:hAnsiTheme="minorHAnsi" w:cstheme="minorHAnsi"/>
          <w:sz w:val="24"/>
        </w:rPr>
        <w:t>n</w:t>
      </w:r>
      <w:r w:rsidRPr="00CC34F5">
        <w:rPr>
          <w:rFonts w:asciiTheme="minorHAnsi" w:hAnsiTheme="minorHAnsi" w:cstheme="minorHAnsi"/>
          <w:sz w:val="24"/>
        </w:rPr>
        <w:t xml:space="preserve">do a mão-de-obra contratada pela própria empresa </w:t>
      </w:r>
      <w:r w:rsidR="005A71BE" w:rsidRPr="00CC34F5">
        <w:rPr>
          <w:rFonts w:asciiTheme="minorHAnsi" w:hAnsiTheme="minorHAnsi" w:cstheme="minorHAnsi"/>
          <w:sz w:val="24"/>
        </w:rPr>
        <w:t xml:space="preserve">(empregados) </w:t>
      </w:r>
      <w:r w:rsidRPr="00CC34F5">
        <w:rPr>
          <w:rFonts w:asciiTheme="minorHAnsi" w:hAnsiTheme="minorHAnsi" w:cstheme="minorHAnsi"/>
          <w:sz w:val="24"/>
        </w:rPr>
        <w:t xml:space="preserve">e a terceirizada por segmento: produção, administração e vendas. </w:t>
      </w:r>
    </w:p>
    <w:p w14:paraId="32BCD06D" w14:textId="77777777" w:rsidR="005A71BE" w:rsidRPr="00CC34F5" w:rsidRDefault="005A71BE" w:rsidP="005A71BE">
      <w:pPr>
        <w:jc w:val="both"/>
        <w:rPr>
          <w:rFonts w:asciiTheme="minorHAnsi" w:hAnsiTheme="minorHAnsi" w:cstheme="minorHAnsi"/>
          <w:sz w:val="24"/>
        </w:rPr>
      </w:pPr>
    </w:p>
    <w:p w14:paraId="1094ACDC" w14:textId="77777777" w:rsidR="005A71BE" w:rsidRPr="00CC34F5" w:rsidRDefault="005A71BE"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No </w:t>
      </w:r>
      <w:r w:rsidR="00840B56" w:rsidRPr="00CC34F5">
        <w:rPr>
          <w:rFonts w:asciiTheme="minorHAnsi" w:hAnsiTheme="minorHAnsi" w:cstheme="minorHAnsi"/>
          <w:b/>
          <w:bCs/>
          <w:sz w:val="24"/>
        </w:rPr>
        <w:t xml:space="preserve">Apêndice </w:t>
      </w:r>
      <w:r w:rsidR="00321560" w:rsidRPr="00CC34F5">
        <w:rPr>
          <w:rFonts w:asciiTheme="minorHAnsi" w:hAnsiTheme="minorHAnsi" w:cstheme="minorHAnsi"/>
          <w:b/>
          <w:bCs/>
          <w:sz w:val="24"/>
        </w:rPr>
        <w:t>X</w:t>
      </w:r>
      <w:r w:rsidRPr="00CC34F5">
        <w:rPr>
          <w:rFonts w:asciiTheme="minorHAnsi" w:hAnsiTheme="minorHAnsi" w:cstheme="minorHAnsi"/>
          <w:sz w:val="24"/>
        </w:rPr>
        <w:t xml:space="preserve">, deve ser informado o número de empregados </w:t>
      </w:r>
      <w:r w:rsidR="00D82642" w:rsidRPr="00CC34F5">
        <w:rPr>
          <w:rFonts w:asciiTheme="minorHAnsi" w:hAnsiTheme="minorHAnsi" w:cstheme="minorHAnsi"/>
          <w:sz w:val="24"/>
        </w:rPr>
        <w:t>constante</w:t>
      </w:r>
      <w:r w:rsidR="002A1872" w:rsidRPr="00CC34F5">
        <w:rPr>
          <w:rFonts w:asciiTheme="minorHAnsi" w:hAnsiTheme="minorHAnsi" w:cstheme="minorHAnsi"/>
          <w:sz w:val="24"/>
        </w:rPr>
        <w:t xml:space="preserve"> na folha de pagamentos </w:t>
      </w:r>
      <w:r w:rsidRPr="00CC34F5">
        <w:rPr>
          <w:rFonts w:asciiTheme="minorHAnsi" w:hAnsiTheme="minorHAnsi" w:cstheme="minorHAnsi"/>
          <w:sz w:val="24"/>
        </w:rPr>
        <w:t>no último dia de cada período</w:t>
      </w:r>
      <w:r w:rsidR="008A71ED" w:rsidRPr="00CC34F5">
        <w:rPr>
          <w:rFonts w:asciiTheme="minorHAnsi" w:hAnsiTheme="minorHAnsi" w:cstheme="minorHAnsi"/>
          <w:sz w:val="24"/>
        </w:rPr>
        <w:t>.</w:t>
      </w:r>
    </w:p>
    <w:p w14:paraId="32B81D6F" w14:textId="77777777" w:rsidR="005A71BE" w:rsidRPr="00CC34F5" w:rsidRDefault="005A71BE" w:rsidP="005A71BE">
      <w:pPr>
        <w:jc w:val="both"/>
        <w:rPr>
          <w:rFonts w:asciiTheme="minorHAnsi" w:hAnsiTheme="minorHAnsi" w:cstheme="minorHAnsi"/>
          <w:sz w:val="24"/>
        </w:rPr>
      </w:pPr>
    </w:p>
    <w:p w14:paraId="5C4DF6ED" w14:textId="77777777" w:rsidR="00DD0F87" w:rsidRPr="00CC34F5" w:rsidRDefault="00367671"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Caso seja adotado critério de rateio, </w:t>
      </w:r>
      <w:r w:rsidR="008A71ED" w:rsidRPr="00CC34F5">
        <w:rPr>
          <w:rFonts w:asciiTheme="minorHAnsi" w:hAnsiTheme="minorHAnsi" w:cstheme="minorHAnsi"/>
          <w:sz w:val="24"/>
        </w:rPr>
        <w:t xml:space="preserve">o mesmo deve ser </w:t>
      </w:r>
      <w:r w:rsidR="003E34C6" w:rsidRPr="00CC34F5">
        <w:rPr>
          <w:rFonts w:asciiTheme="minorHAnsi" w:hAnsiTheme="minorHAnsi" w:cstheme="minorHAnsi"/>
          <w:sz w:val="24"/>
        </w:rPr>
        <w:t xml:space="preserve">explicado pormenorizadamente e observado para a elaboração dos </w:t>
      </w:r>
      <w:r w:rsidR="00840B56" w:rsidRPr="00CC34F5">
        <w:rPr>
          <w:rFonts w:asciiTheme="minorHAnsi" w:hAnsiTheme="minorHAnsi" w:cstheme="minorHAnsi"/>
          <w:b/>
          <w:bCs/>
          <w:sz w:val="24"/>
        </w:rPr>
        <w:t>Apêndice</w:t>
      </w:r>
      <w:r w:rsidR="003E34C6" w:rsidRPr="00CC34F5">
        <w:rPr>
          <w:rFonts w:asciiTheme="minorHAnsi" w:hAnsiTheme="minorHAnsi" w:cstheme="minorHAnsi"/>
          <w:b/>
          <w:bCs/>
          <w:sz w:val="24"/>
        </w:rPr>
        <w:t>s</w:t>
      </w:r>
      <w:r w:rsidR="00840B56" w:rsidRPr="00CC34F5">
        <w:rPr>
          <w:rFonts w:asciiTheme="minorHAnsi" w:hAnsiTheme="minorHAnsi" w:cstheme="minorHAnsi"/>
          <w:b/>
          <w:bCs/>
          <w:sz w:val="24"/>
        </w:rPr>
        <w:t xml:space="preserve"> </w:t>
      </w:r>
      <w:r w:rsidR="00321560" w:rsidRPr="00CC34F5">
        <w:rPr>
          <w:rFonts w:asciiTheme="minorHAnsi" w:hAnsiTheme="minorHAnsi" w:cstheme="minorHAnsi"/>
          <w:b/>
          <w:bCs/>
          <w:sz w:val="24"/>
        </w:rPr>
        <w:t>X</w:t>
      </w:r>
      <w:r w:rsidR="008A71ED" w:rsidRPr="00CC34F5">
        <w:rPr>
          <w:rFonts w:asciiTheme="minorHAnsi" w:hAnsiTheme="minorHAnsi" w:cstheme="minorHAnsi"/>
          <w:sz w:val="24"/>
        </w:rPr>
        <w:t xml:space="preserve"> </w:t>
      </w:r>
      <w:r w:rsidR="003E34C6" w:rsidRPr="00CC34F5">
        <w:rPr>
          <w:rFonts w:asciiTheme="minorHAnsi" w:hAnsiTheme="minorHAnsi" w:cstheme="minorHAnsi"/>
          <w:sz w:val="24"/>
        </w:rPr>
        <w:t>e</w:t>
      </w:r>
      <w:r w:rsidR="008A71ED"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008A71ED" w:rsidRPr="00CC34F5">
        <w:rPr>
          <w:rFonts w:asciiTheme="minorHAnsi" w:hAnsiTheme="minorHAnsi" w:cstheme="minorHAnsi"/>
          <w:sz w:val="24"/>
        </w:rPr>
        <w:t xml:space="preserve">. </w:t>
      </w:r>
    </w:p>
    <w:p w14:paraId="3606C681" w14:textId="77777777" w:rsidR="00A904F6" w:rsidRPr="00CC34F5" w:rsidRDefault="00A904F6" w:rsidP="00367671">
      <w:pPr>
        <w:ind w:right="-113"/>
        <w:jc w:val="both"/>
        <w:rPr>
          <w:rFonts w:asciiTheme="minorHAnsi" w:hAnsiTheme="minorHAnsi" w:cstheme="minorHAnsi"/>
          <w:sz w:val="24"/>
        </w:rPr>
      </w:pPr>
    </w:p>
    <w:p w14:paraId="3CFA05A0" w14:textId="77777777" w:rsidR="00B25C37" w:rsidRPr="00CC34F5" w:rsidRDefault="00B25C37" w:rsidP="00367671">
      <w:pPr>
        <w:ind w:right="-113"/>
        <w:jc w:val="both"/>
        <w:rPr>
          <w:rFonts w:asciiTheme="minorHAnsi" w:hAnsiTheme="minorHAnsi" w:cstheme="minorHAnsi"/>
          <w:sz w:val="24"/>
        </w:rPr>
      </w:pPr>
    </w:p>
    <w:p w14:paraId="5EB69EE5" w14:textId="77777777" w:rsidR="00367671" w:rsidRPr="00CC34F5" w:rsidRDefault="00E11416" w:rsidP="00A904F6">
      <w:pPr>
        <w:pStyle w:val="Ttulo6"/>
        <w:rPr>
          <w:rFonts w:asciiTheme="minorHAnsi" w:hAnsiTheme="minorHAnsi" w:cstheme="minorHAnsi"/>
          <w:b w:val="0"/>
        </w:rPr>
      </w:pPr>
      <w:r w:rsidRPr="00CC34F5">
        <w:rPr>
          <w:rFonts w:asciiTheme="minorHAnsi" w:hAnsiTheme="minorHAnsi" w:cstheme="minorHAnsi"/>
          <w:b w:val="0"/>
        </w:rPr>
        <w:t>6.</w:t>
      </w:r>
      <w:r w:rsidR="00367671" w:rsidRPr="00CC34F5">
        <w:rPr>
          <w:rFonts w:asciiTheme="minorHAnsi" w:hAnsiTheme="minorHAnsi" w:cstheme="minorHAnsi"/>
          <w:b w:val="0"/>
        </w:rPr>
        <w:tab/>
        <w:t>Retorno de Investimento</w:t>
      </w:r>
    </w:p>
    <w:p w14:paraId="1EFA93E1" w14:textId="77777777" w:rsidR="00CA71A8" w:rsidRPr="00CC34F5" w:rsidRDefault="00CA71A8" w:rsidP="00367671">
      <w:pPr>
        <w:ind w:right="-113"/>
        <w:jc w:val="both"/>
        <w:rPr>
          <w:rFonts w:asciiTheme="minorHAnsi" w:hAnsiTheme="minorHAnsi" w:cstheme="minorHAnsi"/>
          <w:sz w:val="24"/>
          <w:szCs w:val="24"/>
        </w:rPr>
      </w:pPr>
    </w:p>
    <w:p w14:paraId="0E07ECAB" w14:textId="77777777" w:rsidR="00963798" w:rsidRPr="00CC34F5" w:rsidRDefault="00367671" w:rsidP="00EC2581">
      <w:pPr>
        <w:numPr>
          <w:ilvl w:val="1"/>
          <w:numId w:val="25"/>
        </w:numPr>
        <w:jc w:val="both"/>
        <w:rPr>
          <w:rFonts w:asciiTheme="minorHAnsi" w:hAnsiTheme="minorHAnsi" w:cstheme="minorHAnsi"/>
          <w:sz w:val="24"/>
        </w:rPr>
      </w:pPr>
      <w:r w:rsidRPr="00CC34F5">
        <w:rPr>
          <w:rFonts w:asciiTheme="minorHAnsi" w:hAnsiTheme="minorHAnsi" w:cstheme="minorHAnsi"/>
          <w:sz w:val="24"/>
        </w:rPr>
        <w:t xml:space="preserve">Informar a taxa de retorno </w:t>
      </w:r>
      <w:r w:rsidR="00FC1948" w:rsidRPr="00CC34F5">
        <w:rPr>
          <w:rFonts w:asciiTheme="minorHAnsi" w:hAnsiTheme="minorHAnsi" w:cstheme="minorHAnsi"/>
          <w:sz w:val="24"/>
        </w:rPr>
        <w:t>da empresa</w:t>
      </w:r>
      <w:r w:rsidRPr="00CC34F5">
        <w:rPr>
          <w:rFonts w:asciiTheme="minorHAnsi" w:hAnsiTheme="minorHAnsi" w:cstheme="minorHAnsi"/>
          <w:sz w:val="24"/>
        </w:rPr>
        <w:t xml:space="preserve">, conforme </w:t>
      </w:r>
      <w:r w:rsidR="003E34C6" w:rsidRPr="00CC34F5">
        <w:rPr>
          <w:rFonts w:asciiTheme="minorHAnsi" w:hAnsiTheme="minorHAnsi" w:cstheme="minorHAnsi"/>
          <w:sz w:val="24"/>
        </w:rPr>
        <w:t>tabela</w:t>
      </w:r>
      <w:r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F7375B" w:rsidRPr="00CC34F5">
        <w:rPr>
          <w:rFonts w:asciiTheme="minorHAnsi" w:hAnsiTheme="minorHAnsi" w:cstheme="minorHAnsi"/>
          <w:b/>
          <w:sz w:val="24"/>
        </w:rPr>
        <w:t>X</w:t>
      </w:r>
      <w:r w:rsidR="0006596D" w:rsidRPr="00CC34F5">
        <w:rPr>
          <w:rFonts w:asciiTheme="minorHAnsi" w:hAnsiTheme="minorHAnsi" w:cstheme="minorHAnsi"/>
          <w:b/>
          <w:sz w:val="24"/>
        </w:rPr>
        <w:t>I</w:t>
      </w:r>
      <w:r w:rsidR="00321560" w:rsidRPr="00CC34F5">
        <w:rPr>
          <w:rFonts w:asciiTheme="minorHAnsi" w:hAnsiTheme="minorHAnsi" w:cstheme="minorHAnsi"/>
          <w:b/>
          <w:sz w:val="24"/>
        </w:rPr>
        <w:t>I</w:t>
      </w:r>
      <w:r w:rsidR="003E34C6" w:rsidRPr="00CC34F5">
        <w:rPr>
          <w:rFonts w:asciiTheme="minorHAnsi" w:hAnsiTheme="minorHAnsi" w:cstheme="minorHAnsi"/>
          <w:b/>
          <w:sz w:val="24"/>
        </w:rPr>
        <w:t>,</w:t>
      </w:r>
      <w:r w:rsidR="00963798" w:rsidRPr="00CC34F5">
        <w:rPr>
          <w:rFonts w:asciiTheme="minorHAnsi" w:hAnsiTheme="minorHAnsi" w:cstheme="minorHAnsi"/>
          <w:sz w:val="24"/>
        </w:rPr>
        <w:t xml:space="preserve"> indicando</w:t>
      </w:r>
      <w:r w:rsidR="006674F3" w:rsidRPr="00CC34F5">
        <w:rPr>
          <w:rFonts w:asciiTheme="minorHAnsi" w:hAnsiTheme="minorHAnsi" w:cstheme="minorHAnsi"/>
          <w:sz w:val="24"/>
        </w:rPr>
        <w:t xml:space="preserve">, se for o caso, </w:t>
      </w:r>
      <w:r w:rsidR="00963798" w:rsidRPr="00CC34F5">
        <w:rPr>
          <w:rFonts w:asciiTheme="minorHAnsi" w:hAnsiTheme="minorHAnsi" w:cstheme="minorHAnsi"/>
          <w:sz w:val="24"/>
        </w:rPr>
        <w:t>o critério de rateio</w:t>
      </w:r>
      <w:r w:rsidR="00E11416" w:rsidRPr="00CC34F5">
        <w:rPr>
          <w:rFonts w:asciiTheme="minorHAnsi" w:hAnsiTheme="minorHAnsi" w:cstheme="minorHAnsi"/>
          <w:sz w:val="24"/>
        </w:rPr>
        <w:t xml:space="preserve"> adotado</w:t>
      </w:r>
      <w:r w:rsidR="00963798" w:rsidRPr="00CC34F5">
        <w:rPr>
          <w:rFonts w:asciiTheme="minorHAnsi" w:hAnsiTheme="minorHAnsi" w:cstheme="minorHAnsi"/>
          <w:sz w:val="24"/>
        </w:rPr>
        <w:t xml:space="preserve">. </w:t>
      </w:r>
    </w:p>
    <w:p w14:paraId="610F0C00" w14:textId="77777777" w:rsidR="00CA71A8" w:rsidRPr="00CC34F5" w:rsidRDefault="00CA71A8" w:rsidP="00CA71A8">
      <w:pPr>
        <w:jc w:val="both"/>
        <w:rPr>
          <w:rFonts w:asciiTheme="minorHAnsi" w:hAnsiTheme="minorHAnsi" w:cstheme="minorHAnsi"/>
          <w:sz w:val="24"/>
        </w:rPr>
      </w:pPr>
    </w:p>
    <w:p w14:paraId="194C3877" w14:textId="77777777" w:rsidR="00367671" w:rsidRPr="00CC34F5" w:rsidRDefault="00367671" w:rsidP="00CA71A8">
      <w:pPr>
        <w:jc w:val="both"/>
        <w:rPr>
          <w:rFonts w:asciiTheme="minorHAnsi" w:hAnsiTheme="minorHAnsi" w:cstheme="minorHAnsi"/>
          <w:sz w:val="24"/>
        </w:rPr>
      </w:pPr>
    </w:p>
    <w:p w14:paraId="1C1EE641" w14:textId="77777777" w:rsidR="001B5121" w:rsidRPr="00CC34F5" w:rsidRDefault="006674F3" w:rsidP="00A904F6">
      <w:pPr>
        <w:pStyle w:val="Ttulo6"/>
        <w:rPr>
          <w:rFonts w:asciiTheme="minorHAnsi" w:hAnsiTheme="minorHAnsi" w:cstheme="minorHAnsi"/>
          <w:b w:val="0"/>
        </w:rPr>
      </w:pPr>
      <w:r w:rsidRPr="00CC34F5">
        <w:rPr>
          <w:rFonts w:asciiTheme="minorHAnsi" w:hAnsiTheme="minorHAnsi" w:cstheme="minorHAnsi"/>
          <w:b w:val="0"/>
        </w:rPr>
        <w:t>7.</w:t>
      </w:r>
      <w:r w:rsidR="006720AE" w:rsidRPr="00CC34F5">
        <w:rPr>
          <w:rFonts w:asciiTheme="minorHAnsi" w:hAnsiTheme="minorHAnsi" w:cstheme="minorHAnsi"/>
          <w:b w:val="0"/>
        </w:rPr>
        <w:tab/>
      </w:r>
      <w:r w:rsidR="001B5121" w:rsidRPr="00CC34F5">
        <w:rPr>
          <w:rFonts w:asciiTheme="minorHAnsi" w:hAnsiTheme="minorHAnsi" w:cstheme="minorHAnsi"/>
          <w:b w:val="0"/>
        </w:rPr>
        <w:t>Fluxo de Caixa</w:t>
      </w:r>
    </w:p>
    <w:p w14:paraId="687407DA" w14:textId="77777777" w:rsidR="00CA71A8" w:rsidRPr="00CC34F5" w:rsidRDefault="00CA71A8" w:rsidP="001B5121">
      <w:pPr>
        <w:ind w:right="-113"/>
        <w:jc w:val="both"/>
        <w:rPr>
          <w:rFonts w:asciiTheme="minorHAnsi" w:hAnsiTheme="minorHAnsi" w:cstheme="minorHAnsi"/>
          <w:sz w:val="24"/>
          <w:szCs w:val="24"/>
        </w:rPr>
      </w:pPr>
    </w:p>
    <w:p w14:paraId="465E37E5" w14:textId="77777777" w:rsidR="001B5121" w:rsidRPr="00CC34F5" w:rsidRDefault="003E34C6" w:rsidP="00B25C37">
      <w:pPr>
        <w:ind w:right="-113"/>
        <w:jc w:val="both"/>
        <w:rPr>
          <w:rFonts w:asciiTheme="minorHAnsi" w:hAnsiTheme="minorHAnsi" w:cstheme="minorHAnsi"/>
          <w:sz w:val="24"/>
        </w:rPr>
      </w:pPr>
      <w:r w:rsidRPr="00CC34F5">
        <w:rPr>
          <w:rFonts w:asciiTheme="minorHAnsi" w:hAnsiTheme="minorHAnsi" w:cstheme="minorHAnsi"/>
          <w:sz w:val="24"/>
          <w:szCs w:val="24"/>
        </w:rPr>
        <w:t>7.1</w:t>
      </w:r>
      <w:r w:rsidRPr="00CC34F5">
        <w:rPr>
          <w:rFonts w:asciiTheme="minorHAnsi" w:hAnsiTheme="minorHAnsi" w:cstheme="minorHAnsi"/>
          <w:sz w:val="24"/>
          <w:szCs w:val="24"/>
        </w:rPr>
        <w:tab/>
      </w:r>
      <w:r w:rsidR="001B5121" w:rsidRPr="00CC34F5">
        <w:rPr>
          <w:rFonts w:asciiTheme="minorHAnsi" w:hAnsiTheme="minorHAnsi" w:cstheme="minorHAnsi"/>
          <w:sz w:val="24"/>
          <w:szCs w:val="24"/>
        </w:rPr>
        <w:t xml:space="preserve">Informar o fluxo de caixa </w:t>
      </w:r>
      <w:r w:rsidR="001B5121" w:rsidRPr="00CC34F5">
        <w:rPr>
          <w:rFonts w:asciiTheme="minorHAnsi" w:hAnsiTheme="minorHAnsi" w:cstheme="minorHAnsi"/>
          <w:sz w:val="24"/>
        </w:rPr>
        <w:t xml:space="preserve">conforme </w:t>
      </w:r>
      <w:r w:rsidRPr="00CC34F5">
        <w:rPr>
          <w:rFonts w:asciiTheme="minorHAnsi" w:hAnsiTheme="minorHAnsi" w:cstheme="minorHAnsi"/>
          <w:sz w:val="24"/>
        </w:rPr>
        <w:t>tabela</w:t>
      </w:r>
      <w:r w:rsidR="001B5121" w:rsidRPr="00CC34F5">
        <w:rPr>
          <w:rFonts w:asciiTheme="minorHAnsi" w:hAnsiTheme="minorHAnsi" w:cstheme="minorHAnsi"/>
          <w:sz w:val="24"/>
        </w:rPr>
        <w:t xml:space="preserve"> constante do </w:t>
      </w:r>
      <w:r w:rsidR="00750AA5" w:rsidRPr="00CC34F5">
        <w:rPr>
          <w:rFonts w:asciiTheme="minorHAnsi" w:hAnsiTheme="minorHAnsi" w:cstheme="minorHAnsi"/>
          <w:b/>
          <w:bCs/>
          <w:sz w:val="24"/>
        </w:rPr>
        <w:t>Apêndice X</w:t>
      </w:r>
      <w:r w:rsidR="0006596D" w:rsidRPr="00CC34F5">
        <w:rPr>
          <w:rFonts w:asciiTheme="minorHAnsi" w:hAnsiTheme="minorHAnsi" w:cstheme="minorHAnsi"/>
          <w:b/>
          <w:bCs/>
          <w:sz w:val="24"/>
        </w:rPr>
        <w:t>I</w:t>
      </w:r>
      <w:r w:rsidR="00EE14A0" w:rsidRPr="00CC34F5">
        <w:rPr>
          <w:rFonts w:asciiTheme="minorHAnsi" w:hAnsiTheme="minorHAnsi" w:cstheme="minorHAnsi"/>
          <w:b/>
          <w:bCs/>
          <w:sz w:val="24"/>
        </w:rPr>
        <w:t>II</w:t>
      </w:r>
      <w:r w:rsidRPr="00CC34F5">
        <w:rPr>
          <w:rFonts w:asciiTheme="minorHAnsi" w:hAnsiTheme="minorHAnsi" w:cstheme="minorHAnsi"/>
          <w:b/>
          <w:bCs/>
          <w:sz w:val="24"/>
        </w:rPr>
        <w:t>,</w:t>
      </w:r>
      <w:r w:rsidR="001B5121" w:rsidRPr="00CC34F5">
        <w:rPr>
          <w:rFonts w:asciiTheme="minorHAnsi" w:hAnsiTheme="minorHAnsi" w:cstheme="minorHAnsi"/>
          <w:sz w:val="24"/>
        </w:rPr>
        <w:t xml:space="preserve"> indicando, se for o caso, o critério de rateio adotado</w:t>
      </w:r>
      <w:r w:rsidR="001B5121" w:rsidRPr="00CC34F5">
        <w:rPr>
          <w:rFonts w:asciiTheme="minorHAnsi" w:hAnsiTheme="minorHAnsi" w:cstheme="minorHAnsi"/>
          <w:color w:val="0000FF"/>
          <w:sz w:val="24"/>
        </w:rPr>
        <w:t xml:space="preserve">. </w:t>
      </w:r>
    </w:p>
    <w:p w14:paraId="27933624" w14:textId="77777777" w:rsidR="001B5121" w:rsidRPr="00CC34F5" w:rsidRDefault="001B5121" w:rsidP="001B5121">
      <w:pPr>
        <w:jc w:val="both"/>
        <w:rPr>
          <w:rFonts w:asciiTheme="minorHAnsi" w:hAnsiTheme="minorHAnsi" w:cstheme="minorHAnsi"/>
          <w:sz w:val="24"/>
          <w:szCs w:val="24"/>
        </w:rPr>
      </w:pPr>
    </w:p>
    <w:p w14:paraId="5590D6C6" w14:textId="77777777" w:rsidR="001B5121" w:rsidRPr="00CC34F5" w:rsidRDefault="001B5121" w:rsidP="001B5121">
      <w:pPr>
        <w:jc w:val="both"/>
        <w:rPr>
          <w:rFonts w:asciiTheme="minorHAnsi" w:hAnsiTheme="minorHAnsi" w:cstheme="minorHAnsi"/>
          <w:sz w:val="24"/>
          <w:szCs w:val="24"/>
        </w:rPr>
      </w:pPr>
    </w:p>
    <w:p w14:paraId="308C3FA6" w14:textId="77777777" w:rsidR="006720AE" w:rsidRPr="00CC34F5" w:rsidRDefault="001B5121" w:rsidP="00A904F6">
      <w:pPr>
        <w:pStyle w:val="Ttulo6"/>
        <w:rPr>
          <w:rFonts w:asciiTheme="minorHAnsi" w:hAnsiTheme="minorHAnsi" w:cstheme="minorHAnsi"/>
          <w:b w:val="0"/>
        </w:rPr>
      </w:pPr>
      <w:r w:rsidRPr="00CC34F5">
        <w:rPr>
          <w:rFonts w:asciiTheme="minorHAnsi" w:hAnsiTheme="minorHAnsi" w:cstheme="minorHAnsi"/>
          <w:b w:val="0"/>
        </w:rPr>
        <w:lastRenderedPageBreak/>
        <w:t>8.</w:t>
      </w:r>
      <w:r w:rsidRPr="00CC34F5">
        <w:rPr>
          <w:rFonts w:asciiTheme="minorHAnsi" w:hAnsiTheme="minorHAnsi" w:cstheme="minorHAnsi"/>
          <w:b w:val="0"/>
        </w:rPr>
        <w:tab/>
      </w:r>
      <w:r w:rsidR="006720AE" w:rsidRPr="00CC34F5">
        <w:rPr>
          <w:rFonts w:asciiTheme="minorHAnsi" w:hAnsiTheme="minorHAnsi" w:cstheme="minorHAnsi"/>
          <w:b w:val="0"/>
        </w:rPr>
        <w:t>Capacidade de Captar Recursos ou Investimentos</w:t>
      </w:r>
    </w:p>
    <w:p w14:paraId="0F72955B" w14:textId="77777777" w:rsidR="007E59FF" w:rsidRPr="00CC34F5" w:rsidRDefault="007E59FF" w:rsidP="007E59FF">
      <w:pPr>
        <w:tabs>
          <w:tab w:val="left" w:pos="709"/>
        </w:tabs>
        <w:jc w:val="both"/>
        <w:rPr>
          <w:rFonts w:asciiTheme="minorHAnsi" w:hAnsiTheme="minorHAnsi" w:cstheme="minorHAnsi"/>
          <w:bCs/>
          <w:sz w:val="24"/>
        </w:rPr>
      </w:pPr>
    </w:p>
    <w:p w14:paraId="39D87390" w14:textId="04CDFD90" w:rsidR="006720AE" w:rsidRPr="00CC34F5"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CC34F5">
        <w:rPr>
          <w:rFonts w:asciiTheme="minorHAnsi" w:hAnsiTheme="minorHAnsi" w:cstheme="minorHAnsi"/>
          <w:sz w:val="24"/>
        </w:rPr>
        <w:t xml:space="preserve">Informar </w:t>
      </w:r>
      <w:r w:rsidRPr="00CC34F5">
        <w:rPr>
          <w:rFonts w:asciiTheme="minorHAnsi" w:hAnsiTheme="minorHAnsi" w:cstheme="minorHAnsi"/>
          <w:sz w:val="24"/>
          <w:szCs w:val="24"/>
        </w:rPr>
        <w:t xml:space="preserve">os investimentos realizados </w:t>
      </w:r>
      <w:r w:rsidR="00D35A83" w:rsidRPr="00CC34F5">
        <w:rPr>
          <w:rFonts w:asciiTheme="minorHAnsi" w:hAnsiTheme="minorHAnsi" w:cstheme="minorHAnsi"/>
          <w:sz w:val="24"/>
          <w:szCs w:val="24"/>
        </w:rPr>
        <w:t>de</w:t>
      </w:r>
      <w:r w:rsidR="0099254A">
        <w:rPr>
          <w:rFonts w:asciiTheme="minorHAnsi" w:hAnsiTheme="minorHAnsi" w:cstheme="minorHAnsi"/>
          <w:sz w:val="24"/>
          <w:szCs w:val="24"/>
        </w:rPr>
        <w:t xml:space="preserve"> </w:t>
      </w:r>
      <w:proofErr w:type="gramStart"/>
      <w:r w:rsidR="0099254A" w:rsidRPr="00A62ACA">
        <w:rPr>
          <w:rFonts w:asciiTheme="minorHAnsi" w:hAnsiTheme="minorHAnsi" w:cstheme="minorHAnsi"/>
          <w:sz w:val="24"/>
          <w:szCs w:val="24"/>
        </w:rPr>
        <w:t>Julho</w:t>
      </w:r>
      <w:proofErr w:type="gramEnd"/>
      <w:r w:rsidR="0099254A" w:rsidRPr="00A62ACA">
        <w:rPr>
          <w:rFonts w:asciiTheme="minorHAnsi" w:hAnsiTheme="minorHAnsi" w:cstheme="minorHAnsi"/>
          <w:sz w:val="24"/>
          <w:szCs w:val="24"/>
        </w:rPr>
        <w:t xml:space="preserve"> de 2018 a junho de 2023</w:t>
      </w:r>
      <w:r w:rsidRPr="00CC34F5">
        <w:rPr>
          <w:rFonts w:asciiTheme="minorHAnsi" w:hAnsiTheme="minorHAnsi" w:cstheme="minorHAnsi"/>
          <w:sz w:val="24"/>
          <w:szCs w:val="24"/>
        </w:rPr>
        <w:t xml:space="preserve">, na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 doméstico, explicando as principais razões para estes investimentos </w:t>
      </w:r>
      <w:r w:rsidR="003E34C6" w:rsidRPr="00CC34F5">
        <w:rPr>
          <w:rFonts w:asciiTheme="minorHAnsi" w:hAnsiTheme="minorHAnsi" w:cstheme="minorHAnsi"/>
          <w:sz w:val="24"/>
        </w:rPr>
        <w:t>(ex.: exigências ambientais, padrões de segurança</w:t>
      </w:r>
      <w:r w:rsidR="00122B21" w:rsidRPr="00CC34F5">
        <w:rPr>
          <w:rFonts w:asciiTheme="minorHAnsi" w:hAnsiTheme="minorHAnsi" w:cstheme="minorHAnsi"/>
          <w:sz w:val="24"/>
        </w:rPr>
        <w:t>, atualizações tecnológicas, crescimento de demanda</w:t>
      </w:r>
      <w:r w:rsidR="003E34C6" w:rsidRPr="00CC34F5">
        <w:rPr>
          <w:rFonts w:asciiTheme="minorHAnsi" w:hAnsiTheme="minorHAnsi" w:cstheme="minorHAnsi"/>
          <w:sz w:val="24"/>
        </w:rPr>
        <w:t xml:space="preserve">) ao longo do referido período e como os mesmos foram financiados (caixa, </w:t>
      </w:r>
      <w:r w:rsidR="00122B21" w:rsidRPr="00CC34F5">
        <w:rPr>
          <w:rFonts w:asciiTheme="minorHAnsi" w:hAnsiTheme="minorHAnsi" w:cstheme="minorHAnsi"/>
          <w:sz w:val="24"/>
        </w:rPr>
        <w:t>empréstimos</w:t>
      </w:r>
      <w:r w:rsidR="003E34C6" w:rsidRPr="00CC34F5">
        <w:rPr>
          <w:rFonts w:asciiTheme="minorHAnsi" w:hAnsiTheme="minorHAnsi" w:cstheme="minorHAnsi"/>
          <w:sz w:val="24"/>
        </w:rPr>
        <w:t xml:space="preserve"> bancários, </w:t>
      </w:r>
      <w:r w:rsidR="00122B21" w:rsidRPr="00CC34F5">
        <w:rPr>
          <w:rFonts w:asciiTheme="minorHAnsi" w:hAnsiTheme="minorHAnsi" w:cstheme="minorHAnsi"/>
          <w:sz w:val="24"/>
        </w:rPr>
        <w:t>debêntures</w:t>
      </w:r>
      <w:r w:rsidR="003E34C6" w:rsidRPr="00CC34F5">
        <w:rPr>
          <w:rFonts w:asciiTheme="minorHAnsi" w:hAnsiTheme="minorHAnsi" w:cstheme="minorHAnsi"/>
          <w:sz w:val="24"/>
        </w:rPr>
        <w:t>, etc.).</w:t>
      </w:r>
      <w:r w:rsidRPr="00CC34F5">
        <w:rPr>
          <w:rFonts w:asciiTheme="minorHAnsi" w:hAnsiTheme="minorHAnsi" w:cstheme="minorHAnsi"/>
          <w:sz w:val="24"/>
          <w:szCs w:val="24"/>
        </w:rPr>
        <w:t xml:space="preserve"> </w:t>
      </w:r>
    </w:p>
    <w:p w14:paraId="3FD63B4C" w14:textId="77777777" w:rsidR="006720AE" w:rsidRPr="00CC34F5" w:rsidRDefault="006720AE" w:rsidP="00A904F6">
      <w:pPr>
        <w:tabs>
          <w:tab w:val="num" w:pos="709"/>
        </w:tabs>
        <w:ind w:left="709" w:hanging="709"/>
        <w:jc w:val="both"/>
        <w:rPr>
          <w:rFonts w:asciiTheme="minorHAnsi" w:hAnsiTheme="minorHAnsi" w:cstheme="minorHAnsi"/>
          <w:sz w:val="24"/>
          <w:szCs w:val="24"/>
        </w:rPr>
      </w:pPr>
    </w:p>
    <w:p w14:paraId="18ADA03D" w14:textId="77777777" w:rsidR="006720AE"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Caso existam, i</w:t>
      </w:r>
      <w:r w:rsidR="006720AE" w:rsidRPr="00CC34F5">
        <w:rPr>
          <w:rFonts w:asciiTheme="minorHAnsi" w:hAnsiTheme="minorHAnsi" w:cstheme="minorHAnsi"/>
          <w:sz w:val="24"/>
          <w:szCs w:val="24"/>
        </w:rPr>
        <w:t xml:space="preserve">nformar os principais fatores que influenciaram </w:t>
      </w:r>
      <w:r w:rsidRPr="00CC34F5">
        <w:rPr>
          <w:rFonts w:asciiTheme="minorHAnsi" w:hAnsiTheme="minorHAnsi" w:cstheme="minorHAnsi"/>
          <w:sz w:val="24"/>
          <w:szCs w:val="24"/>
        </w:rPr>
        <w:t xml:space="preserve">negativamente </w:t>
      </w:r>
      <w:r w:rsidR="006720AE" w:rsidRPr="00CC34F5">
        <w:rPr>
          <w:rFonts w:asciiTheme="minorHAnsi" w:hAnsiTheme="minorHAnsi" w:cstheme="minorHAnsi"/>
          <w:sz w:val="24"/>
          <w:szCs w:val="24"/>
        </w:rPr>
        <w:t xml:space="preserve">a capacidade de captar recursos ou investimentos, </w:t>
      </w:r>
      <w:r w:rsidRPr="00CC34F5">
        <w:rPr>
          <w:rFonts w:asciiTheme="minorHAnsi" w:hAnsiTheme="minorHAnsi" w:cstheme="minorHAnsi"/>
          <w:sz w:val="24"/>
          <w:szCs w:val="24"/>
        </w:rPr>
        <w:t>singularizando</w:t>
      </w:r>
      <w:r w:rsidR="006720AE" w:rsidRPr="00CC34F5">
        <w:rPr>
          <w:rFonts w:asciiTheme="minorHAnsi" w:hAnsiTheme="minorHAnsi" w:cstheme="minorHAnsi"/>
          <w:sz w:val="24"/>
          <w:szCs w:val="24"/>
        </w:rPr>
        <w:t xml:space="preserve"> questões relacionadas à obtenção de </w:t>
      </w:r>
      <w:r w:rsidR="006674F3" w:rsidRPr="00CC34F5">
        <w:rPr>
          <w:rFonts w:asciiTheme="minorHAnsi" w:hAnsiTheme="minorHAnsi" w:cstheme="minorHAnsi"/>
          <w:sz w:val="24"/>
          <w:szCs w:val="24"/>
        </w:rPr>
        <w:t>crédito</w:t>
      </w:r>
      <w:r w:rsidR="006720AE" w:rsidRPr="00CC34F5">
        <w:rPr>
          <w:rFonts w:asciiTheme="minorHAnsi" w:hAnsiTheme="minorHAnsi" w:cstheme="minorHAnsi"/>
          <w:sz w:val="24"/>
          <w:szCs w:val="24"/>
        </w:rPr>
        <w:t xml:space="preserve"> junto a bancos comerciais, histórico de taxas de juros, passivo judicial, entre outros temas relevantes.</w:t>
      </w:r>
    </w:p>
    <w:p w14:paraId="57E8FE87" w14:textId="77777777" w:rsidR="00211D5C" w:rsidRPr="00CC34F5" w:rsidRDefault="00211D5C" w:rsidP="00211D5C">
      <w:pPr>
        <w:pStyle w:val="PargrafodaLista"/>
        <w:rPr>
          <w:rFonts w:asciiTheme="minorHAnsi" w:hAnsiTheme="minorHAnsi" w:cstheme="minorHAnsi"/>
          <w:sz w:val="24"/>
          <w:szCs w:val="24"/>
        </w:rPr>
      </w:pPr>
    </w:p>
    <w:p w14:paraId="20796DFE" w14:textId="3C46223E" w:rsidR="00211D5C"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Informar se a empresa tomou empréstimo de curto prazo no período de</w:t>
      </w:r>
      <w:r w:rsidR="0099254A">
        <w:rPr>
          <w:rFonts w:asciiTheme="minorHAnsi" w:hAnsiTheme="minorHAnsi" w:cstheme="minorHAnsi"/>
          <w:sz w:val="24"/>
          <w:szCs w:val="24"/>
        </w:rPr>
        <w:t xml:space="preserve"> </w:t>
      </w:r>
      <w:proofErr w:type="gramStart"/>
      <w:r w:rsidR="0099254A" w:rsidRPr="00A62ACA">
        <w:rPr>
          <w:rFonts w:asciiTheme="minorHAnsi" w:hAnsiTheme="minorHAnsi" w:cstheme="minorHAnsi"/>
          <w:sz w:val="24"/>
          <w:szCs w:val="24"/>
        </w:rPr>
        <w:t>Julho</w:t>
      </w:r>
      <w:proofErr w:type="gramEnd"/>
      <w:r w:rsidR="0099254A" w:rsidRPr="00A62ACA">
        <w:rPr>
          <w:rFonts w:asciiTheme="minorHAnsi" w:hAnsiTheme="minorHAnsi" w:cstheme="minorHAnsi"/>
          <w:sz w:val="24"/>
          <w:szCs w:val="24"/>
        </w:rPr>
        <w:t xml:space="preserve"> de 2018 a junho de 2023</w:t>
      </w:r>
      <w:r w:rsidRPr="00CC34F5">
        <w:rPr>
          <w:rFonts w:asciiTheme="minorHAnsi" w:hAnsiTheme="minorHAnsi" w:cstheme="minorHAnsi"/>
          <w:sz w:val="24"/>
          <w:szCs w:val="24"/>
        </w:rPr>
        <w:t xml:space="preserve"> e informar a taxa média de captação de cada período.</w:t>
      </w:r>
    </w:p>
    <w:p w14:paraId="6D7D60CB" w14:textId="77777777" w:rsidR="00E154C1" w:rsidRPr="00CC34F5" w:rsidRDefault="00E154C1" w:rsidP="00E154C1">
      <w:pPr>
        <w:jc w:val="both"/>
        <w:rPr>
          <w:rFonts w:asciiTheme="minorHAnsi" w:hAnsiTheme="minorHAnsi" w:cstheme="minorHAnsi"/>
          <w:sz w:val="24"/>
          <w:szCs w:val="24"/>
        </w:rPr>
      </w:pPr>
    </w:p>
    <w:p w14:paraId="7DF73C6F" w14:textId="77777777" w:rsidR="00E154C1" w:rsidRPr="00CC34F5" w:rsidRDefault="00E154C1" w:rsidP="00E154C1">
      <w:pPr>
        <w:jc w:val="both"/>
        <w:rPr>
          <w:rFonts w:asciiTheme="minorHAnsi" w:hAnsiTheme="minorHAnsi" w:cstheme="minorHAnsi"/>
          <w:sz w:val="24"/>
          <w:szCs w:val="24"/>
        </w:rPr>
      </w:pPr>
    </w:p>
    <w:p w14:paraId="10D675B9" w14:textId="77777777" w:rsidR="007F7F4A" w:rsidRPr="00CC34F5" w:rsidRDefault="00E154C1" w:rsidP="007F7F4A">
      <w:pPr>
        <w:pStyle w:val="TextosemFormatao"/>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r>
      <w:r w:rsidR="007F7F4A" w:rsidRPr="00CC34F5">
        <w:rPr>
          <w:rFonts w:asciiTheme="minorHAnsi" w:hAnsiTheme="minorHAnsi" w:cstheme="minorHAnsi"/>
          <w:sz w:val="24"/>
          <w:szCs w:val="24"/>
        </w:rPr>
        <w:t>Informar se a empresa sofreu os efeitos negativos listados a seguir, como resultado das importações alegadamente a preço de dumping:</w:t>
      </w:r>
    </w:p>
    <w:p w14:paraId="0E6EF661" w14:textId="77777777" w:rsidR="007F7F4A" w:rsidRPr="00CC34F5" w:rsidRDefault="007F7F4A" w:rsidP="007F7F4A">
      <w:pPr>
        <w:pStyle w:val="TextosemFormatao"/>
        <w:spacing w:line="276" w:lineRule="auto"/>
        <w:ind w:firstLine="708"/>
        <w:jc w:val="both"/>
        <w:rPr>
          <w:rFonts w:asciiTheme="minorHAnsi" w:hAnsiTheme="minorHAnsi" w:cstheme="minorHAnsi"/>
          <w:sz w:val="24"/>
          <w:szCs w:val="24"/>
        </w:rPr>
      </w:pPr>
    </w:p>
    <w:p w14:paraId="51EE953E"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 - cancelamento, adiamento ou rejeição de projetos de expansão;</w:t>
      </w:r>
    </w:p>
    <w:p w14:paraId="48E05998"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 - rejeição ou não aceitação de propostas de investimento;</w:t>
      </w:r>
    </w:p>
    <w:p w14:paraId="61D9EF8A"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III - redução dos investimentos;</w:t>
      </w:r>
    </w:p>
    <w:p w14:paraId="00C75A6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IV - rejeição de empréstimos bancários;</w:t>
      </w:r>
    </w:p>
    <w:p w14:paraId="7AE2D529"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 - redução de linhas de crédito;</w:t>
      </w:r>
    </w:p>
    <w:p w14:paraId="6B18804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VI - efeitos sobre os papéis negociados em bolsa;</w:t>
      </w:r>
    </w:p>
    <w:p w14:paraId="25FD1475" w14:textId="77777777" w:rsidR="007F7F4A" w:rsidRPr="00CC34F5" w:rsidRDefault="007F7F4A" w:rsidP="007F7F4A">
      <w:pPr>
        <w:pStyle w:val="Ttulo6"/>
        <w:ind w:left="708"/>
        <w:rPr>
          <w:rFonts w:asciiTheme="minorHAnsi" w:hAnsiTheme="minorHAnsi" w:cstheme="minorHAnsi"/>
          <w:b w:val="0"/>
          <w:szCs w:val="24"/>
        </w:rPr>
      </w:pPr>
      <w:r w:rsidRPr="00CC34F5">
        <w:rPr>
          <w:rFonts w:asciiTheme="minorHAnsi" w:hAnsiTheme="minorHAnsi" w:cstheme="minorHAnsi"/>
          <w:b w:val="0"/>
          <w:szCs w:val="24"/>
        </w:rPr>
        <w:t>VII - outros (especificar).</w:t>
      </w:r>
    </w:p>
    <w:p w14:paraId="7906940F" w14:textId="77777777" w:rsidR="007F7F4A" w:rsidRPr="00CC34F5" w:rsidRDefault="007F7F4A" w:rsidP="00E154C1">
      <w:pPr>
        <w:pStyle w:val="Ttulo6"/>
        <w:rPr>
          <w:rFonts w:asciiTheme="minorHAnsi" w:hAnsiTheme="minorHAnsi" w:cstheme="minorHAnsi"/>
          <w:b w:val="0"/>
          <w:szCs w:val="24"/>
        </w:rPr>
      </w:pPr>
    </w:p>
    <w:p w14:paraId="0C6AEF33" w14:textId="77777777" w:rsidR="009F7DC8" w:rsidRPr="00CC34F5" w:rsidRDefault="009F7DC8" w:rsidP="009F7DC8">
      <w:pPr>
        <w:pStyle w:val="Ttulo6"/>
        <w:rPr>
          <w:rFonts w:asciiTheme="minorHAnsi" w:hAnsiTheme="minorHAnsi" w:cstheme="minorHAnsi"/>
          <w:b w:val="0"/>
        </w:rPr>
      </w:pPr>
    </w:p>
    <w:p w14:paraId="7D6732CB" w14:textId="77777777" w:rsidR="009F7DC8" w:rsidRPr="00CC34F5" w:rsidRDefault="009F7DC8" w:rsidP="009F7DC8">
      <w:pPr>
        <w:pStyle w:val="Ttulo6"/>
        <w:rPr>
          <w:rFonts w:asciiTheme="minorHAnsi" w:hAnsiTheme="minorHAnsi" w:cstheme="minorHAnsi"/>
          <w:b w:val="0"/>
        </w:rPr>
      </w:pPr>
    </w:p>
    <w:p w14:paraId="7B148995" w14:textId="77777777" w:rsidR="00E154C1" w:rsidRPr="00CC34F5" w:rsidRDefault="00E154C1" w:rsidP="00E154C1">
      <w:pPr>
        <w:rPr>
          <w:rFonts w:asciiTheme="minorHAnsi" w:hAnsiTheme="minorHAnsi" w:cstheme="minorHAnsi"/>
        </w:rPr>
      </w:pPr>
    </w:p>
    <w:p w14:paraId="5DEF1270" w14:textId="77777777" w:rsidR="006720AE" w:rsidRPr="00CC34F5" w:rsidRDefault="006720AE" w:rsidP="00A904F6">
      <w:pPr>
        <w:tabs>
          <w:tab w:val="num" w:pos="0"/>
        </w:tabs>
        <w:ind w:left="709"/>
        <w:jc w:val="both"/>
        <w:rPr>
          <w:rFonts w:asciiTheme="minorHAnsi" w:hAnsiTheme="minorHAnsi" w:cstheme="minorHAnsi"/>
          <w:sz w:val="24"/>
          <w:szCs w:val="24"/>
        </w:rPr>
      </w:pPr>
    </w:p>
    <w:p w14:paraId="37A32F86" w14:textId="77777777" w:rsidR="001B5121" w:rsidRPr="00CC34F5" w:rsidRDefault="00367671" w:rsidP="00165790">
      <w:pPr>
        <w:pStyle w:val="Ttulo1"/>
        <w:rPr>
          <w:rFonts w:asciiTheme="minorHAnsi" w:hAnsiTheme="minorHAnsi" w:cstheme="minorHAnsi"/>
        </w:rPr>
      </w:pPr>
      <w:r w:rsidRPr="00CC34F5">
        <w:rPr>
          <w:rFonts w:asciiTheme="minorHAnsi" w:hAnsiTheme="minorHAnsi" w:cstheme="minorHAnsi"/>
        </w:rPr>
        <w:br w:type="page"/>
      </w:r>
      <w:r w:rsidR="001B5121" w:rsidRPr="00CC34F5">
        <w:rPr>
          <w:rFonts w:asciiTheme="minorHAnsi" w:hAnsiTheme="minorHAnsi" w:cstheme="minorHAnsi"/>
        </w:rPr>
        <w:lastRenderedPageBreak/>
        <w:t>SEÇÃO</w:t>
      </w:r>
      <w:r w:rsidRPr="00CC34F5">
        <w:rPr>
          <w:rFonts w:asciiTheme="minorHAnsi" w:hAnsiTheme="minorHAnsi" w:cstheme="minorHAnsi"/>
        </w:rPr>
        <w:t xml:space="preserve"> B</w:t>
      </w:r>
      <w:r w:rsidR="001B5121" w:rsidRPr="00CC34F5">
        <w:rPr>
          <w:rFonts w:asciiTheme="minorHAnsi" w:hAnsiTheme="minorHAnsi" w:cstheme="minorHAnsi"/>
        </w:rPr>
        <w:t xml:space="preserve"> – </w:t>
      </w:r>
      <w:r w:rsidR="006D47E5" w:rsidRPr="00CC34F5">
        <w:rPr>
          <w:rFonts w:asciiTheme="minorHAnsi" w:hAnsiTheme="minorHAnsi" w:cstheme="minorHAnsi"/>
        </w:rPr>
        <w:t>Vendas no Mercado Interno</w:t>
      </w:r>
    </w:p>
    <w:p w14:paraId="0A63038C" w14:textId="77777777" w:rsidR="007E59FF" w:rsidRPr="00CC34F5" w:rsidRDefault="007E59FF" w:rsidP="00367671">
      <w:pPr>
        <w:jc w:val="both"/>
        <w:rPr>
          <w:rFonts w:asciiTheme="minorHAnsi" w:hAnsiTheme="minorHAnsi" w:cstheme="minorHAnsi"/>
          <w:sz w:val="24"/>
        </w:rPr>
      </w:pPr>
    </w:p>
    <w:p w14:paraId="138BB980" w14:textId="77777777" w:rsidR="00165790" w:rsidRPr="00CC34F5" w:rsidRDefault="001B5121" w:rsidP="001B5121">
      <w:pPr>
        <w:pStyle w:val="Ttulo7"/>
        <w:numPr>
          <w:ilvl w:val="0"/>
          <w:numId w:val="0"/>
        </w:numPr>
        <w:rPr>
          <w:rFonts w:asciiTheme="minorHAnsi" w:hAnsiTheme="minorHAnsi" w:cstheme="minorHAnsi"/>
          <w:b w:val="0"/>
        </w:rPr>
      </w:pPr>
      <w:r w:rsidRPr="00CC34F5">
        <w:rPr>
          <w:rFonts w:asciiTheme="minorHAnsi" w:hAnsiTheme="minorHAnsi" w:cstheme="minorHAnsi"/>
          <w:b w:val="0"/>
        </w:rPr>
        <w:t>1</w:t>
      </w:r>
      <w:r w:rsidR="00B42A7F" w:rsidRPr="00CC34F5">
        <w:rPr>
          <w:rFonts w:asciiTheme="minorHAnsi" w:hAnsiTheme="minorHAnsi" w:cstheme="minorHAnsi"/>
          <w:b w:val="0"/>
        </w:rPr>
        <w:t>.</w:t>
      </w:r>
      <w:r w:rsidR="00B42A7F" w:rsidRPr="00CC34F5">
        <w:rPr>
          <w:rFonts w:asciiTheme="minorHAnsi" w:hAnsiTheme="minorHAnsi" w:cstheme="minorHAnsi"/>
          <w:b w:val="0"/>
        </w:rPr>
        <w:tab/>
      </w:r>
      <w:r w:rsidR="00165790" w:rsidRPr="00CC34F5">
        <w:rPr>
          <w:rFonts w:asciiTheme="minorHAnsi" w:hAnsiTheme="minorHAnsi" w:cstheme="minorHAnsi"/>
          <w:b w:val="0"/>
        </w:rPr>
        <w:t>Explicações Gerais a respeito da Seção B</w:t>
      </w:r>
    </w:p>
    <w:p w14:paraId="72581A58" w14:textId="77777777" w:rsidR="00165790" w:rsidRPr="00CC34F5" w:rsidRDefault="00165790" w:rsidP="00165790">
      <w:pPr>
        <w:numPr>
          <w:ilvl w:val="12"/>
          <w:numId w:val="0"/>
        </w:numPr>
        <w:jc w:val="both"/>
        <w:rPr>
          <w:rFonts w:asciiTheme="minorHAnsi" w:hAnsiTheme="minorHAnsi" w:cstheme="minorHAnsi"/>
          <w:sz w:val="24"/>
        </w:rPr>
      </w:pPr>
    </w:p>
    <w:p w14:paraId="38F7A0AC" w14:textId="77777777" w:rsidR="00C85430" w:rsidRPr="00CC34F5" w:rsidRDefault="00C85430" w:rsidP="00165790">
      <w:pPr>
        <w:numPr>
          <w:ilvl w:val="12"/>
          <w:numId w:val="0"/>
        </w:numPr>
        <w:jc w:val="both"/>
        <w:rPr>
          <w:rFonts w:asciiTheme="minorHAnsi" w:hAnsiTheme="minorHAnsi" w:cstheme="minorHAnsi"/>
          <w:sz w:val="24"/>
        </w:rPr>
      </w:pPr>
    </w:p>
    <w:p w14:paraId="0EDBC652" w14:textId="77777777" w:rsidR="00B42A7F" w:rsidRPr="00CC34F5"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 </w:t>
      </w:r>
      <w:r w:rsidR="00E67FCA"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00165790" w:rsidRPr="00CC34F5">
        <w:rPr>
          <w:rFonts w:asciiTheme="minorHAnsi" w:hAnsiTheme="minorHAnsi" w:cstheme="minorHAnsi"/>
          <w:sz w:val="24"/>
          <w:szCs w:val="24"/>
        </w:rPr>
        <w:t xml:space="preserve">, </w:t>
      </w:r>
      <w:r w:rsidR="00F33630" w:rsidRPr="00CC34F5">
        <w:rPr>
          <w:rFonts w:asciiTheme="minorHAnsi" w:hAnsiTheme="minorHAnsi" w:cstheme="minorHAnsi"/>
          <w:sz w:val="24"/>
          <w:szCs w:val="24"/>
        </w:rPr>
        <w:t>relativo às</w:t>
      </w:r>
      <w:r w:rsidR="00C92AD3" w:rsidRPr="00CC34F5">
        <w:rPr>
          <w:rFonts w:asciiTheme="minorHAnsi" w:hAnsiTheme="minorHAnsi" w:cstheme="minorHAnsi"/>
          <w:sz w:val="24"/>
          <w:szCs w:val="24"/>
        </w:rPr>
        <w:t xml:space="preserve"> </w:t>
      </w:r>
      <w:r w:rsidR="00165790" w:rsidRPr="00CC34F5">
        <w:rPr>
          <w:rFonts w:asciiTheme="minorHAnsi" w:hAnsiTheme="minorHAnsi" w:cstheme="minorHAnsi"/>
          <w:sz w:val="24"/>
          <w:szCs w:val="24"/>
        </w:rPr>
        <w:t>vendas no mercado interno d</w:t>
      </w:r>
      <w:r w:rsidRPr="00CC34F5">
        <w:rPr>
          <w:rFonts w:asciiTheme="minorHAnsi" w:hAnsiTheme="minorHAnsi" w:cstheme="minorHAnsi"/>
          <w:sz w:val="24"/>
          <w:szCs w:val="24"/>
        </w:rPr>
        <w:t>o produto similar de fabricação própria.</w:t>
      </w:r>
      <w:r w:rsidR="00165790" w:rsidRPr="00CC34F5">
        <w:rPr>
          <w:rFonts w:asciiTheme="minorHAnsi" w:hAnsiTheme="minorHAnsi" w:cstheme="minorHAnsi"/>
          <w:sz w:val="24"/>
          <w:szCs w:val="24"/>
        </w:rPr>
        <w:t xml:space="preserve"> </w:t>
      </w:r>
    </w:p>
    <w:p w14:paraId="2053F77B" w14:textId="77777777" w:rsidR="00165790" w:rsidRPr="00CC34F5" w:rsidRDefault="00165790" w:rsidP="00B42A7F">
      <w:pPr>
        <w:jc w:val="both"/>
        <w:rPr>
          <w:rFonts w:asciiTheme="minorHAnsi" w:hAnsiTheme="minorHAnsi" w:cstheme="minorHAnsi"/>
          <w:sz w:val="24"/>
          <w:szCs w:val="24"/>
        </w:rPr>
      </w:pPr>
    </w:p>
    <w:p w14:paraId="5049EC4B" w14:textId="77777777" w:rsidR="00A66B2D" w:rsidRPr="00CC34F5"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3EFAE571" w14:textId="77777777" w:rsidR="00DC03B2" w:rsidRPr="00CC34F5" w:rsidRDefault="00DC03B2" w:rsidP="00DC03B2">
      <w:pPr>
        <w:jc w:val="both"/>
        <w:rPr>
          <w:rFonts w:asciiTheme="minorHAnsi" w:hAnsiTheme="minorHAnsi" w:cstheme="minorHAnsi"/>
          <w:sz w:val="24"/>
          <w:szCs w:val="24"/>
        </w:rPr>
      </w:pPr>
    </w:p>
    <w:p w14:paraId="3A4104FB" w14:textId="77777777" w:rsidR="00DC03B2" w:rsidRPr="00CC34F5"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Observar que as informações apresentadas no</w:t>
      </w:r>
      <w:r w:rsidR="003B5880" w:rsidRPr="00CC34F5">
        <w:rPr>
          <w:rFonts w:asciiTheme="minorHAnsi" w:hAnsiTheme="minorHAnsi" w:cstheme="minorHAnsi"/>
          <w:sz w:val="24"/>
          <w:szCs w:val="24"/>
        </w:rPr>
        <w:t xml:space="preserve"> </w:t>
      </w:r>
      <w:r w:rsidR="00E67FCA" w:rsidRPr="00CC34F5">
        <w:rPr>
          <w:rFonts w:asciiTheme="minorHAnsi" w:hAnsiTheme="minorHAnsi" w:cstheme="minorHAnsi"/>
          <w:b/>
          <w:bCs/>
          <w:sz w:val="24"/>
        </w:rPr>
        <w:t>Apêndice</w:t>
      </w:r>
      <w:r w:rsidR="003B5880" w:rsidRPr="00CC34F5">
        <w:rPr>
          <w:rFonts w:asciiTheme="minorHAnsi" w:hAnsiTheme="minorHAnsi" w:cstheme="minorHAnsi"/>
          <w:b/>
          <w:bCs/>
          <w:sz w:val="24"/>
        </w:rPr>
        <w:t xml:space="preserve"> </w:t>
      </w:r>
      <w:r w:rsidR="00E67FCA" w:rsidRPr="00CC34F5">
        <w:rPr>
          <w:rFonts w:asciiTheme="minorHAnsi" w:hAnsiTheme="minorHAnsi" w:cstheme="minorHAnsi"/>
          <w:b/>
          <w:bCs/>
          <w:sz w:val="24"/>
        </w:rPr>
        <w:t>X</w:t>
      </w:r>
      <w:r w:rsidR="005E12D8" w:rsidRPr="00CC34F5">
        <w:rPr>
          <w:rFonts w:asciiTheme="minorHAnsi" w:hAnsiTheme="minorHAnsi" w:cstheme="minorHAnsi"/>
          <w:b/>
          <w:bCs/>
          <w:sz w:val="24"/>
        </w:rPr>
        <w:t>IV</w:t>
      </w:r>
      <w:r w:rsidR="00E67FCA" w:rsidRPr="00CC34F5">
        <w:rPr>
          <w:rFonts w:asciiTheme="minorHAnsi" w:hAnsiTheme="minorHAnsi" w:cstheme="minorHAnsi"/>
          <w:b/>
          <w:bCs/>
          <w:sz w:val="24"/>
        </w:rPr>
        <w:t xml:space="preserve"> </w:t>
      </w:r>
      <w:r w:rsidRPr="00CC34F5">
        <w:rPr>
          <w:rFonts w:asciiTheme="minorHAnsi" w:hAnsiTheme="minorHAnsi" w:cstheme="minorHAnsi"/>
          <w:sz w:val="24"/>
          <w:szCs w:val="24"/>
        </w:rPr>
        <w:t xml:space="preserve">devem ser reconciliadas com a contabilidade da empresa e com as informações apresentadas nos </w:t>
      </w:r>
      <w:r w:rsidR="00E67FCA" w:rsidRPr="00CC34F5">
        <w:rPr>
          <w:rFonts w:asciiTheme="minorHAnsi" w:hAnsiTheme="minorHAnsi" w:cstheme="minorHAnsi"/>
          <w:b/>
          <w:bCs/>
          <w:sz w:val="24"/>
        </w:rPr>
        <w:t xml:space="preserve">Apêndices </w:t>
      </w:r>
      <w:r w:rsidR="0006596D" w:rsidRPr="00CC34F5">
        <w:rPr>
          <w:rFonts w:asciiTheme="minorHAnsi" w:hAnsiTheme="minorHAnsi" w:cstheme="minorHAnsi"/>
          <w:b/>
          <w:bCs/>
          <w:sz w:val="24"/>
        </w:rPr>
        <w:t>I</w:t>
      </w:r>
      <w:r w:rsidR="00E67FCA"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 </w:t>
      </w:r>
      <w:r w:rsidR="00E67FCA" w:rsidRPr="00CC34F5">
        <w:rPr>
          <w:rFonts w:asciiTheme="minorHAnsi" w:hAnsiTheme="minorHAnsi" w:cstheme="minorHAnsi"/>
          <w:b/>
          <w:sz w:val="24"/>
          <w:szCs w:val="24"/>
        </w:rPr>
        <w:t>V</w:t>
      </w:r>
      <w:r w:rsidRPr="00CC34F5">
        <w:rPr>
          <w:rFonts w:asciiTheme="minorHAnsi" w:hAnsiTheme="minorHAnsi" w:cstheme="minorHAnsi"/>
          <w:b/>
          <w:sz w:val="24"/>
          <w:szCs w:val="24"/>
        </w:rPr>
        <w:t xml:space="preserve"> e </w:t>
      </w:r>
      <w:r w:rsidR="00E67FCA" w:rsidRPr="00CC34F5">
        <w:rPr>
          <w:rFonts w:asciiTheme="minorHAnsi" w:hAnsiTheme="minorHAnsi" w:cstheme="minorHAnsi"/>
          <w:b/>
          <w:sz w:val="24"/>
          <w:szCs w:val="24"/>
        </w:rPr>
        <w:t>VI</w:t>
      </w:r>
      <w:r w:rsidR="0006596D" w:rsidRPr="00CC34F5">
        <w:rPr>
          <w:rFonts w:asciiTheme="minorHAnsi" w:hAnsiTheme="minorHAnsi" w:cstheme="minorHAnsi"/>
          <w:b/>
          <w:sz w:val="24"/>
          <w:szCs w:val="24"/>
        </w:rPr>
        <w:t>I</w:t>
      </w:r>
      <w:r w:rsidR="00DF18B8" w:rsidRPr="00CC34F5">
        <w:rPr>
          <w:rFonts w:asciiTheme="minorHAnsi" w:hAnsiTheme="minorHAnsi" w:cstheme="minorHAnsi"/>
          <w:b/>
          <w:sz w:val="24"/>
          <w:szCs w:val="24"/>
        </w:rPr>
        <w:t>.</w:t>
      </w:r>
    </w:p>
    <w:p w14:paraId="6B68DE5B" w14:textId="77777777" w:rsidR="00B42A7F" w:rsidRPr="00CC34F5" w:rsidRDefault="00B42A7F" w:rsidP="00165790">
      <w:pPr>
        <w:pStyle w:val="Recuodecorpodetexto3"/>
        <w:ind w:firstLine="0"/>
        <w:rPr>
          <w:rFonts w:asciiTheme="minorHAnsi" w:hAnsiTheme="minorHAnsi" w:cstheme="minorHAnsi"/>
          <w:sz w:val="24"/>
        </w:rPr>
      </w:pPr>
    </w:p>
    <w:p w14:paraId="31274CB5" w14:textId="77777777" w:rsidR="00841635" w:rsidRPr="00CC34F5"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os campos do </w:t>
      </w:r>
      <w:r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Pr="00CC34F5">
        <w:rPr>
          <w:rFonts w:asciiTheme="minorHAnsi" w:hAnsiTheme="minorHAnsi" w:cstheme="minorHAnsi"/>
          <w:bCs/>
          <w:sz w:val="24"/>
        </w:rPr>
        <w:t xml:space="preserve"> conforme as instruções abaixo:</w:t>
      </w:r>
    </w:p>
    <w:p w14:paraId="4BB69B23" w14:textId="77777777" w:rsidR="00C61F5F" w:rsidRPr="00CC34F5" w:rsidRDefault="00C61F5F" w:rsidP="00C61F5F">
      <w:pPr>
        <w:pStyle w:val="PargrafodaLista"/>
        <w:rPr>
          <w:rFonts w:asciiTheme="minorHAnsi" w:hAnsiTheme="minorHAnsi" w:cstheme="minorHAnsi"/>
          <w:sz w:val="24"/>
          <w:szCs w:val="24"/>
        </w:rPr>
      </w:pPr>
    </w:p>
    <w:p w14:paraId="376A7052"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0.0 – Indicar o nome da empresa cuja venda está sendo reportada.</w:t>
      </w:r>
    </w:p>
    <w:p w14:paraId="0963D521" w14:textId="77777777" w:rsidR="00C61F5F" w:rsidRPr="00CC34F5" w:rsidRDefault="00C61F5F" w:rsidP="00C61F5F">
      <w:pPr>
        <w:jc w:val="both"/>
        <w:rPr>
          <w:rFonts w:asciiTheme="minorHAnsi" w:hAnsiTheme="minorHAnsi" w:cstheme="minorHAnsi"/>
          <w:sz w:val="24"/>
          <w:szCs w:val="24"/>
        </w:rPr>
      </w:pPr>
    </w:p>
    <w:p w14:paraId="55F41693"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r w:rsidRPr="00CC34F5">
        <w:rPr>
          <w:rFonts w:asciiTheme="minorHAnsi" w:hAnsiTheme="minorHAnsi" w:cstheme="minorHAnsi"/>
          <w:sz w:val="24"/>
          <w:szCs w:val="24"/>
        </w:rPr>
        <w:t>.</w:t>
      </w:r>
    </w:p>
    <w:p w14:paraId="1012D91A" w14:textId="77777777" w:rsidR="00D80080" w:rsidRPr="00CC34F5" w:rsidRDefault="00D80080" w:rsidP="00C61F5F">
      <w:pPr>
        <w:jc w:val="both"/>
        <w:rPr>
          <w:rFonts w:asciiTheme="minorHAnsi" w:hAnsiTheme="minorHAnsi" w:cstheme="minorHAnsi"/>
          <w:sz w:val="24"/>
          <w:szCs w:val="24"/>
        </w:rPr>
      </w:pPr>
    </w:p>
    <w:p w14:paraId="3E1F69CD" w14:textId="699C7E49" w:rsidR="00D80080" w:rsidRPr="00CC34F5" w:rsidRDefault="00D80080" w:rsidP="00C61F5F">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CODIP de acordo com as características apresentadas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p>
    <w:p w14:paraId="562AAF85" w14:textId="77777777" w:rsidR="00D80080" w:rsidRPr="00CC34F5" w:rsidRDefault="00D80080" w:rsidP="00C61F5F">
      <w:pPr>
        <w:jc w:val="both"/>
        <w:rPr>
          <w:rFonts w:asciiTheme="minorHAnsi" w:hAnsiTheme="minorHAnsi" w:cstheme="minorHAnsi"/>
        </w:rPr>
      </w:pPr>
    </w:p>
    <w:p w14:paraId="3E9C572F" w14:textId="77777777" w:rsidR="00D80080" w:rsidRPr="00CC34F5" w:rsidRDefault="00D80080" w:rsidP="00D80080">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.1 - </w:t>
      </w:r>
      <w:r w:rsidR="00157CE3" w:rsidRPr="00CC34F5">
        <w:rPr>
          <w:rFonts w:asciiTheme="minorHAnsi" w:hAnsiTheme="minorHAnsi" w:cstheme="minorHAnsi"/>
          <w:sz w:val="24"/>
          <w:szCs w:val="24"/>
        </w:rPr>
        <w:t>Informar o número da fatura relacionado no sistema contábil da empresa</w:t>
      </w:r>
      <w:r w:rsidRPr="00CC34F5">
        <w:rPr>
          <w:rFonts w:asciiTheme="minorHAnsi" w:hAnsiTheme="minorHAnsi" w:cstheme="minorHAnsi"/>
        </w:rPr>
        <w:t>.</w:t>
      </w:r>
    </w:p>
    <w:p w14:paraId="0EC98610" w14:textId="77777777" w:rsidR="00157CE3" w:rsidRPr="00CC34F5" w:rsidRDefault="00157CE3" w:rsidP="00D80080">
      <w:pPr>
        <w:jc w:val="both"/>
        <w:rPr>
          <w:rFonts w:asciiTheme="minorHAnsi" w:hAnsiTheme="minorHAnsi" w:cstheme="minorHAnsi"/>
        </w:rPr>
      </w:pPr>
    </w:p>
    <w:p w14:paraId="6428BB1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.2 - Informar se se trata de nota fiscal de venda comum, nota fiscal complementar de preço, nota fiscal complementar de quantidade, etc</w:t>
      </w:r>
      <w:r w:rsidRPr="00CC34F5">
        <w:rPr>
          <w:rFonts w:asciiTheme="minorHAnsi" w:hAnsiTheme="minorHAnsi" w:cstheme="minorHAnsi"/>
        </w:rPr>
        <w:t>.</w:t>
      </w:r>
    </w:p>
    <w:p w14:paraId="099DA8A3" w14:textId="77777777" w:rsidR="00157CE3" w:rsidRPr="00CC34F5" w:rsidRDefault="00157CE3" w:rsidP="00D80080">
      <w:pPr>
        <w:jc w:val="both"/>
        <w:rPr>
          <w:rFonts w:asciiTheme="minorHAnsi" w:hAnsiTheme="minorHAnsi" w:cstheme="minorHAnsi"/>
        </w:rPr>
      </w:pPr>
    </w:p>
    <w:p w14:paraId="005B3BCD"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.0 - Informar a data da fatura/nota fiscal</w:t>
      </w:r>
      <w:r w:rsidRPr="00CC34F5">
        <w:rPr>
          <w:rFonts w:asciiTheme="minorHAnsi" w:hAnsiTheme="minorHAnsi" w:cstheme="minorHAnsi"/>
        </w:rPr>
        <w:t>.</w:t>
      </w:r>
    </w:p>
    <w:p w14:paraId="4711DEFF" w14:textId="77777777" w:rsidR="00157CE3" w:rsidRPr="00CC34F5" w:rsidRDefault="00157CE3" w:rsidP="00D80080">
      <w:pPr>
        <w:jc w:val="both"/>
        <w:rPr>
          <w:rFonts w:asciiTheme="minorHAnsi" w:hAnsiTheme="minorHAnsi" w:cstheme="minorHAnsi"/>
        </w:rPr>
      </w:pPr>
    </w:p>
    <w:p w14:paraId="13A4A6F8"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CC34F5">
        <w:rPr>
          <w:rFonts w:asciiTheme="minorHAnsi" w:hAnsiTheme="minorHAnsi" w:cstheme="minorHAnsi"/>
        </w:rPr>
        <w:t>.</w:t>
      </w:r>
    </w:p>
    <w:p w14:paraId="2EA64126" w14:textId="77777777" w:rsidR="00157CE3" w:rsidRPr="00CC34F5" w:rsidRDefault="00157CE3" w:rsidP="00D80080">
      <w:pPr>
        <w:jc w:val="both"/>
        <w:rPr>
          <w:rFonts w:asciiTheme="minorHAnsi" w:hAnsiTheme="minorHAnsi" w:cstheme="minorHAnsi"/>
        </w:rPr>
      </w:pPr>
    </w:p>
    <w:p w14:paraId="3B1E2C77"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 xml:space="preserve">.0 - Informar o código de cada um dos clientes. </w:t>
      </w:r>
      <w:proofErr w:type="spellStart"/>
      <w:r w:rsidRPr="00CC34F5">
        <w:rPr>
          <w:rFonts w:asciiTheme="minorHAnsi" w:hAnsiTheme="minorHAnsi" w:cstheme="minorHAnsi"/>
          <w:sz w:val="24"/>
          <w:szCs w:val="24"/>
        </w:rPr>
        <w:t>Fornecer</w:t>
      </w:r>
      <w:proofErr w:type="spellEnd"/>
      <w:r w:rsidRPr="00CC34F5">
        <w:rPr>
          <w:rFonts w:asciiTheme="minorHAnsi" w:hAnsiTheme="minorHAnsi" w:cstheme="minorHAnsi"/>
          <w:sz w:val="24"/>
          <w:szCs w:val="24"/>
        </w:rPr>
        <w:t xml:space="preserve"> a lista completa de clientes, relacionando o código e a respectiva razão social</w:t>
      </w:r>
      <w:r w:rsidRPr="00CC34F5">
        <w:rPr>
          <w:rFonts w:asciiTheme="minorHAnsi" w:hAnsiTheme="minorHAnsi" w:cstheme="minorHAnsi"/>
        </w:rPr>
        <w:t>.</w:t>
      </w:r>
    </w:p>
    <w:p w14:paraId="0F9CAD05" w14:textId="77777777" w:rsidR="00D80080" w:rsidRPr="00CC34F5" w:rsidRDefault="00D80080" w:rsidP="00C61F5F">
      <w:pPr>
        <w:jc w:val="both"/>
        <w:rPr>
          <w:rFonts w:asciiTheme="minorHAnsi" w:hAnsiTheme="minorHAnsi" w:cstheme="minorHAnsi"/>
        </w:rPr>
      </w:pPr>
    </w:p>
    <w:p w14:paraId="08A65FDA"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.0 - Classificar o cliente conforme a classificação abaixo, tendo por base a definição constante do §10 do art. 14 do Decreto nº 8.058, de 2013:</w:t>
      </w:r>
    </w:p>
    <w:p w14:paraId="71B7E929"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não relacionado</w:t>
      </w:r>
    </w:p>
    <w:p w14:paraId="3778C839"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2 = relacionado</w:t>
      </w:r>
      <w:r w:rsidRPr="00CC34F5">
        <w:rPr>
          <w:rFonts w:asciiTheme="minorHAnsi" w:hAnsiTheme="minorHAnsi" w:cstheme="minorHAnsi"/>
        </w:rPr>
        <w:t>.</w:t>
      </w:r>
    </w:p>
    <w:p w14:paraId="2FA61623" w14:textId="77777777" w:rsidR="00157CE3" w:rsidRPr="00CC34F5" w:rsidRDefault="00157CE3" w:rsidP="00C61F5F">
      <w:pPr>
        <w:jc w:val="both"/>
        <w:rPr>
          <w:rFonts w:asciiTheme="minorHAnsi" w:hAnsiTheme="minorHAnsi" w:cstheme="minorHAnsi"/>
        </w:rPr>
      </w:pPr>
    </w:p>
    <w:p w14:paraId="11AC17F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.0 - informar a categoria do cliente:</w:t>
      </w:r>
    </w:p>
    <w:p w14:paraId="1220B4CE"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usuário/consumidor final</w:t>
      </w:r>
    </w:p>
    <w:p w14:paraId="0BC4F44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distribuidor autorizado</w:t>
      </w:r>
    </w:p>
    <w:p w14:paraId="1DDC903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outros distribuidores</w:t>
      </w:r>
    </w:p>
    <w:p w14:paraId="3195D6A4"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outras (especificar)</w:t>
      </w:r>
      <w:r w:rsidRPr="00CC34F5">
        <w:rPr>
          <w:rFonts w:asciiTheme="minorHAnsi" w:hAnsiTheme="minorHAnsi" w:cstheme="minorHAnsi"/>
        </w:rPr>
        <w:t>.</w:t>
      </w:r>
    </w:p>
    <w:p w14:paraId="5C5815B0" w14:textId="77777777" w:rsidR="00157CE3" w:rsidRPr="00CC34F5" w:rsidRDefault="00157CE3" w:rsidP="00C61F5F">
      <w:pPr>
        <w:jc w:val="both"/>
        <w:rPr>
          <w:rFonts w:asciiTheme="minorHAnsi" w:hAnsiTheme="minorHAnsi" w:cstheme="minorHAnsi"/>
        </w:rPr>
      </w:pPr>
    </w:p>
    <w:p w14:paraId="3A44DF0C"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CC34F5">
        <w:rPr>
          <w:rFonts w:asciiTheme="minorHAnsi" w:hAnsiTheme="minorHAnsi" w:cstheme="minorHAnsi"/>
        </w:rPr>
        <w:t>.</w:t>
      </w:r>
    </w:p>
    <w:p w14:paraId="7F2DAE97" w14:textId="77777777" w:rsidR="00C61075" w:rsidRPr="00CC34F5" w:rsidRDefault="00C61075" w:rsidP="00C61F5F">
      <w:pPr>
        <w:jc w:val="both"/>
        <w:rPr>
          <w:rFonts w:asciiTheme="minorHAnsi" w:hAnsiTheme="minorHAnsi" w:cstheme="minorHAnsi"/>
          <w:sz w:val="24"/>
          <w:szCs w:val="24"/>
        </w:rPr>
      </w:pPr>
    </w:p>
    <w:p w14:paraId="168FD1E4"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9</w:t>
      </w:r>
      <w:r w:rsidRPr="00CC34F5">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2673D532"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posto cliente</w:t>
      </w:r>
    </w:p>
    <w:p w14:paraId="44C6AFF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posto lugar determinado pelo comprador</w:t>
      </w:r>
    </w:p>
    <w:p w14:paraId="15585CB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3 = </w:t>
      </w:r>
      <w:proofErr w:type="spellStart"/>
      <w:r w:rsidRPr="00CC34F5">
        <w:rPr>
          <w:rFonts w:asciiTheme="minorHAnsi" w:hAnsiTheme="minorHAnsi" w:cstheme="minorHAnsi"/>
          <w:sz w:val="24"/>
          <w:szCs w:val="24"/>
        </w:rPr>
        <w:t>ex</w:t>
      </w:r>
      <w:proofErr w:type="spellEnd"/>
      <w:r w:rsidRPr="00CC34F5">
        <w:rPr>
          <w:rFonts w:asciiTheme="minorHAnsi" w:hAnsiTheme="minorHAnsi" w:cstheme="minorHAnsi"/>
          <w:sz w:val="24"/>
          <w:szCs w:val="24"/>
        </w:rPr>
        <w:t xml:space="preserve"> fabrica</w:t>
      </w:r>
    </w:p>
    <w:p w14:paraId="79E87EE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outros termos de entrega (especificar)</w:t>
      </w:r>
      <w:r w:rsidRPr="00CC34F5">
        <w:rPr>
          <w:rFonts w:asciiTheme="minorHAnsi" w:hAnsiTheme="minorHAnsi" w:cstheme="minorHAnsi"/>
        </w:rPr>
        <w:t>.</w:t>
      </w:r>
    </w:p>
    <w:p w14:paraId="6758B815" w14:textId="77777777" w:rsidR="00157CE3" w:rsidRPr="00CC34F5" w:rsidRDefault="00157CE3" w:rsidP="00C61F5F">
      <w:pPr>
        <w:jc w:val="both"/>
        <w:rPr>
          <w:rFonts w:asciiTheme="minorHAnsi" w:hAnsiTheme="minorHAnsi" w:cstheme="minorHAnsi"/>
          <w:sz w:val="24"/>
          <w:szCs w:val="24"/>
        </w:rPr>
      </w:pPr>
    </w:p>
    <w:p w14:paraId="519AF3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0</w:t>
      </w:r>
      <w:r w:rsidRPr="00CC34F5">
        <w:rPr>
          <w:rFonts w:asciiTheme="minorHAnsi" w:hAnsiTheme="minorHAnsi" w:cstheme="minorHAnsi"/>
          <w:sz w:val="24"/>
          <w:szCs w:val="24"/>
        </w:rPr>
        <w:t>.0 - informar a quantidade vendida (unidade informada, preferencialmente unidade de peso: kg ou t) em cada transação</w:t>
      </w:r>
      <w:r w:rsidRPr="00CC34F5">
        <w:rPr>
          <w:rFonts w:asciiTheme="minorHAnsi" w:hAnsiTheme="minorHAnsi" w:cstheme="minorHAnsi"/>
        </w:rPr>
        <w:t>.</w:t>
      </w:r>
    </w:p>
    <w:p w14:paraId="408D371F" w14:textId="77777777" w:rsidR="00841635" w:rsidRPr="00CC34F5" w:rsidRDefault="00841635" w:rsidP="00165790">
      <w:pPr>
        <w:pStyle w:val="Recuodecorpodetexto3"/>
        <w:ind w:firstLine="0"/>
        <w:rPr>
          <w:rFonts w:asciiTheme="minorHAnsi" w:hAnsiTheme="minorHAnsi" w:cstheme="minorHAnsi"/>
          <w:sz w:val="24"/>
          <w:highlight w:val="yellow"/>
        </w:rPr>
      </w:pPr>
    </w:p>
    <w:p w14:paraId="0488808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 xml:space="preserve">informar a </w:t>
      </w:r>
      <w:r w:rsidR="00881E23" w:rsidRPr="00CC34F5">
        <w:rPr>
          <w:rFonts w:asciiTheme="minorHAnsi" w:hAnsiTheme="minorHAnsi" w:cstheme="minorHAnsi"/>
          <w:sz w:val="24"/>
          <w:szCs w:val="24"/>
        </w:rPr>
        <w:t>quantidade vendida (</w:t>
      </w:r>
      <w:r w:rsidR="00AD6026" w:rsidRPr="00CC34F5">
        <w:rPr>
          <w:rFonts w:asciiTheme="minorHAnsi" w:hAnsiTheme="minorHAnsi" w:cstheme="minorHAnsi"/>
          <w:sz w:val="24"/>
          <w:szCs w:val="24"/>
        </w:rPr>
        <w:t>unidade de comercialização</w:t>
      </w:r>
      <w:r w:rsidR="00881E23" w:rsidRPr="00CC34F5">
        <w:rPr>
          <w:rFonts w:asciiTheme="minorHAnsi" w:hAnsiTheme="minorHAnsi" w:cstheme="minorHAnsi"/>
          <w:sz w:val="24"/>
          <w:szCs w:val="24"/>
        </w:rPr>
        <w:t>)</w:t>
      </w:r>
      <w:r w:rsidRPr="00CC34F5">
        <w:rPr>
          <w:rFonts w:asciiTheme="minorHAnsi" w:hAnsiTheme="minorHAnsi" w:cstheme="minorHAnsi"/>
        </w:rPr>
        <w:t>.</w:t>
      </w:r>
    </w:p>
    <w:p w14:paraId="03B83E00" w14:textId="77777777" w:rsidR="001466BD" w:rsidRPr="00CC34F5" w:rsidRDefault="001466BD" w:rsidP="00165790">
      <w:pPr>
        <w:pStyle w:val="Recuodecorpodetexto3"/>
        <w:ind w:firstLine="0"/>
        <w:rPr>
          <w:rFonts w:asciiTheme="minorHAnsi" w:hAnsiTheme="minorHAnsi" w:cstheme="minorHAnsi"/>
          <w:sz w:val="24"/>
          <w:highlight w:val="yellow"/>
        </w:rPr>
      </w:pPr>
    </w:p>
    <w:p w14:paraId="4E2F2FE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Informar o valor total da venda (incluso IPI) constante da fatura/nota fiscal. Os descontos</w:t>
      </w:r>
      <w:r w:rsidR="001F5103" w:rsidRPr="00CC34F5">
        <w:rPr>
          <w:rFonts w:asciiTheme="minorHAnsi" w:hAnsiTheme="minorHAnsi" w:cstheme="minorHAnsi"/>
          <w:sz w:val="24"/>
          <w:szCs w:val="24"/>
        </w:rPr>
        <w:t xml:space="preserve"> e/ou </w:t>
      </w:r>
      <w:r w:rsidR="00AD6026" w:rsidRPr="00CC34F5">
        <w:rPr>
          <w:rFonts w:asciiTheme="minorHAnsi" w:hAnsiTheme="minorHAnsi" w:cstheme="minorHAnsi"/>
          <w:sz w:val="24"/>
          <w:szCs w:val="24"/>
        </w:rPr>
        <w:t>abatimentos</w:t>
      </w:r>
      <w:r w:rsidR="001F5103" w:rsidRPr="00CC34F5">
        <w:rPr>
          <w:rFonts w:asciiTheme="minorHAnsi" w:hAnsiTheme="minorHAnsi" w:cstheme="minorHAnsi"/>
          <w:sz w:val="24"/>
          <w:szCs w:val="24"/>
        </w:rPr>
        <w:t>,</w:t>
      </w:r>
      <w:r w:rsidR="00AD6026" w:rsidRPr="00CC34F5">
        <w:rPr>
          <w:rFonts w:asciiTheme="minorHAnsi" w:hAnsiTheme="minorHAnsi" w:cstheme="minorHAnsi"/>
          <w:sz w:val="24"/>
          <w:szCs w:val="24"/>
        </w:rPr>
        <w:t xml:space="preserve"> </w:t>
      </w:r>
      <w:r w:rsidR="001F5103" w:rsidRPr="00CC34F5">
        <w:rPr>
          <w:rFonts w:asciiTheme="minorHAnsi" w:hAnsiTheme="minorHAnsi" w:cstheme="minorHAnsi"/>
          <w:sz w:val="24"/>
          <w:szCs w:val="24"/>
        </w:rPr>
        <w:t xml:space="preserve">concedidos após a emissão da fatura/nota fiscal, </w:t>
      </w:r>
      <w:r w:rsidR="00AD6026" w:rsidRPr="00CC34F5">
        <w:rPr>
          <w:rFonts w:asciiTheme="minorHAnsi" w:hAnsiTheme="minorHAnsi" w:cstheme="minorHAnsi"/>
          <w:sz w:val="24"/>
          <w:szCs w:val="24"/>
        </w:rPr>
        <w:t>devem ser registrados separadamente nos campos 14 e 15</w:t>
      </w:r>
      <w:r w:rsidRPr="00CC34F5">
        <w:rPr>
          <w:rFonts w:asciiTheme="minorHAnsi" w:hAnsiTheme="minorHAnsi" w:cstheme="minorHAnsi"/>
        </w:rPr>
        <w:t>.</w:t>
      </w:r>
    </w:p>
    <w:p w14:paraId="034CDF8D" w14:textId="77777777" w:rsidR="001466BD" w:rsidRPr="00CC34F5" w:rsidRDefault="001466BD" w:rsidP="00165790">
      <w:pPr>
        <w:pStyle w:val="Recuodecorpodetexto3"/>
        <w:ind w:firstLine="0"/>
        <w:rPr>
          <w:rFonts w:asciiTheme="minorHAnsi" w:hAnsiTheme="minorHAnsi" w:cstheme="minorHAnsi"/>
          <w:sz w:val="24"/>
          <w:highlight w:val="yellow"/>
        </w:rPr>
      </w:pPr>
    </w:p>
    <w:p w14:paraId="3728CDA9" w14:textId="77777777" w:rsidR="001466BD" w:rsidRPr="00CC34F5" w:rsidRDefault="001466BD" w:rsidP="00AD6026">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w:t>
      </w:r>
      <w:r w:rsidR="00AD6026" w:rsidRPr="00CC34F5">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33669108" w14:textId="77777777" w:rsidR="001466BD" w:rsidRPr="00CC34F5" w:rsidRDefault="001466BD" w:rsidP="00165790">
      <w:pPr>
        <w:pStyle w:val="Recuodecorpodetexto3"/>
        <w:ind w:firstLine="0"/>
        <w:rPr>
          <w:rFonts w:asciiTheme="minorHAnsi" w:hAnsiTheme="minorHAnsi" w:cstheme="minorHAnsi"/>
          <w:sz w:val="24"/>
          <w:highlight w:val="yellow"/>
        </w:rPr>
      </w:pPr>
    </w:p>
    <w:p w14:paraId="00D6B91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F5103" w:rsidRPr="00CC34F5">
        <w:rPr>
          <w:rFonts w:asciiTheme="minorHAnsi" w:hAnsiTheme="minorHAnsi" w:cstheme="minorHAnsi"/>
          <w:sz w:val="24"/>
          <w:szCs w:val="24"/>
        </w:rPr>
        <w:t>1</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 xml:space="preserve">.0 - </w:t>
      </w:r>
      <w:r w:rsidR="001F5103" w:rsidRPr="00CC34F5">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4886C739" w14:textId="77777777" w:rsidR="001466BD" w:rsidRPr="00CC34F5" w:rsidRDefault="001466BD" w:rsidP="00165790">
      <w:pPr>
        <w:pStyle w:val="Recuodecorpodetexto3"/>
        <w:ind w:firstLine="0"/>
        <w:rPr>
          <w:rFonts w:asciiTheme="minorHAnsi" w:hAnsiTheme="minorHAnsi" w:cstheme="minorHAnsi"/>
          <w:sz w:val="24"/>
          <w:highlight w:val="yellow"/>
        </w:rPr>
      </w:pPr>
    </w:p>
    <w:p w14:paraId="7595ADD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1</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I</w:t>
      </w:r>
      <w:r w:rsidR="00EF47FC" w:rsidRPr="00CC34F5">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CC34F5">
        <w:rPr>
          <w:rFonts w:asciiTheme="minorHAnsi" w:hAnsiTheme="minorHAnsi" w:cstheme="minorHAnsi"/>
        </w:rPr>
        <w:t>.</w:t>
      </w:r>
    </w:p>
    <w:p w14:paraId="0A3A4DF9" w14:textId="77777777" w:rsidR="001466BD" w:rsidRPr="00CC34F5" w:rsidRDefault="001466BD" w:rsidP="00165790">
      <w:pPr>
        <w:pStyle w:val="Recuodecorpodetexto3"/>
        <w:ind w:firstLine="0"/>
        <w:rPr>
          <w:rFonts w:asciiTheme="minorHAnsi" w:hAnsiTheme="minorHAnsi" w:cstheme="minorHAnsi"/>
          <w:sz w:val="24"/>
          <w:highlight w:val="yellow"/>
        </w:rPr>
      </w:pPr>
    </w:p>
    <w:p w14:paraId="79CE0685"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2</w:t>
      </w:r>
      <w:r w:rsidRPr="00CC34F5">
        <w:rPr>
          <w:rFonts w:asciiTheme="minorHAnsi" w:hAnsiTheme="minorHAnsi" w:cstheme="minorHAnsi"/>
          <w:sz w:val="24"/>
          <w:szCs w:val="24"/>
        </w:rPr>
        <w:t xml:space="preserve"> - </w:t>
      </w:r>
      <w:r w:rsidR="00EF47FC" w:rsidRPr="00CC34F5">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CC34F5">
        <w:rPr>
          <w:rFonts w:asciiTheme="minorHAnsi" w:hAnsiTheme="minorHAnsi" w:cstheme="minorHAnsi"/>
        </w:rPr>
        <w:t>.</w:t>
      </w:r>
    </w:p>
    <w:p w14:paraId="6FDD1DF1" w14:textId="77777777" w:rsidR="001466BD" w:rsidRPr="00CC34F5" w:rsidRDefault="001466BD" w:rsidP="00165790">
      <w:pPr>
        <w:pStyle w:val="Recuodecorpodetexto3"/>
        <w:ind w:firstLine="0"/>
        <w:rPr>
          <w:rFonts w:asciiTheme="minorHAnsi" w:hAnsiTheme="minorHAnsi" w:cstheme="minorHAnsi"/>
          <w:sz w:val="24"/>
          <w:highlight w:val="yellow"/>
        </w:rPr>
      </w:pPr>
    </w:p>
    <w:p w14:paraId="10D289AF"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1E3E3B" w:rsidRPr="00CC34F5">
        <w:rPr>
          <w:rFonts w:asciiTheme="minorHAnsi" w:hAnsiTheme="minorHAnsi" w:cstheme="minorHAnsi"/>
          <w:sz w:val="24"/>
          <w:szCs w:val="24"/>
        </w:rPr>
        <w:t>3</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 xml:space="preserve">Informar o valor total do frete interno incorrido da unidade de produção/armazenagem ao </w:t>
      </w:r>
      <w:r w:rsidR="001E3E3B" w:rsidRPr="00CC34F5">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CC34F5">
        <w:rPr>
          <w:rFonts w:asciiTheme="minorHAnsi" w:hAnsiTheme="minorHAnsi" w:cstheme="minorHAnsi"/>
        </w:rPr>
        <w:t>.</w:t>
      </w:r>
    </w:p>
    <w:p w14:paraId="77F8BE09" w14:textId="77777777" w:rsidR="001466BD" w:rsidRPr="00CC34F5" w:rsidRDefault="001466BD" w:rsidP="00165790">
      <w:pPr>
        <w:pStyle w:val="Recuodecorpodetexto3"/>
        <w:ind w:firstLine="0"/>
        <w:rPr>
          <w:rFonts w:asciiTheme="minorHAnsi" w:hAnsiTheme="minorHAnsi" w:cstheme="minorHAnsi"/>
          <w:sz w:val="24"/>
          <w:highlight w:val="yellow"/>
        </w:rPr>
      </w:pPr>
    </w:p>
    <w:p w14:paraId="1C9F59B4"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CC34F5">
        <w:rPr>
          <w:rFonts w:asciiTheme="minorHAnsi" w:hAnsiTheme="minorHAnsi" w:cstheme="minorHAnsi"/>
        </w:rPr>
        <w:t>.</w:t>
      </w:r>
    </w:p>
    <w:p w14:paraId="284120BD" w14:textId="77777777" w:rsidR="001466BD" w:rsidRPr="00CC34F5" w:rsidRDefault="001466BD" w:rsidP="00165790">
      <w:pPr>
        <w:pStyle w:val="Recuodecorpodetexto3"/>
        <w:ind w:firstLine="0"/>
        <w:rPr>
          <w:rFonts w:asciiTheme="minorHAnsi" w:hAnsiTheme="minorHAnsi" w:cstheme="minorHAnsi"/>
          <w:sz w:val="24"/>
          <w:highlight w:val="yellow"/>
        </w:rPr>
      </w:pPr>
    </w:p>
    <w:p w14:paraId="6591BE09"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a unidade federativa (Estado) do destino da mercadoria (base de cálculo do ICMS)</w:t>
      </w:r>
      <w:r w:rsidRPr="00CC34F5">
        <w:rPr>
          <w:rFonts w:asciiTheme="minorHAnsi" w:hAnsiTheme="minorHAnsi" w:cstheme="minorHAnsi"/>
        </w:rPr>
        <w:t>.</w:t>
      </w:r>
    </w:p>
    <w:p w14:paraId="23345522" w14:textId="77777777" w:rsidR="001466BD" w:rsidRPr="00CC34F5" w:rsidRDefault="001466BD" w:rsidP="00165790">
      <w:pPr>
        <w:pStyle w:val="Recuodecorpodetexto3"/>
        <w:ind w:firstLine="0"/>
        <w:rPr>
          <w:rFonts w:asciiTheme="minorHAnsi" w:hAnsiTheme="minorHAnsi" w:cstheme="minorHAnsi"/>
          <w:sz w:val="24"/>
          <w:highlight w:val="yellow"/>
        </w:rPr>
      </w:pPr>
    </w:p>
    <w:p w14:paraId="29B2C87A"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relacionado à venda</w:t>
      </w:r>
      <w:r w:rsidRPr="00CC34F5">
        <w:rPr>
          <w:rFonts w:asciiTheme="minorHAnsi" w:hAnsiTheme="minorHAnsi" w:cstheme="minorHAnsi"/>
        </w:rPr>
        <w:t>.</w:t>
      </w:r>
    </w:p>
    <w:p w14:paraId="4AC1C2F7" w14:textId="77777777" w:rsidR="001466BD" w:rsidRPr="00CC34F5" w:rsidRDefault="001466BD" w:rsidP="00165790">
      <w:pPr>
        <w:pStyle w:val="Recuodecorpodetexto3"/>
        <w:ind w:firstLine="0"/>
        <w:rPr>
          <w:rFonts w:asciiTheme="minorHAnsi" w:hAnsiTheme="minorHAnsi" w:cstheme="minorHAnsi"/>
          <w:sz w:val="24"/>
          <w:highlight w:val="yellow"/>
        </w:rPr>
      </w:pPr>
    </w:p>
    <w:p w14:paraId="066164F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(substituição tributária) relacionado à venda</w:t>
      </w:r>
      <w:r w:rsidRPr="00CC34F5">
        <w:rPr>
          <w:rFonts w:asciiTheme="minorHAnsi" w:hAnsiTheme="minorHAnsi" w:cstheme="minorHAnsi"/>
        </w:rPr>
        <w:t>.</w:t>
      </w:r>
    </w:p>
    <w:p w14:paraId="616BD68F" w14:textId="77777777" w:rsidR="001466BD" w:rsidRPr="00CC34F5" w:rsidRDefault="001466BD" w:rsidP="00165790">
      <w:pPr>
        <w:pStyle w:val="Recuodecorpodetexto3"/>
        <w:ind w:firstLine="0"/>
        <w:rPr>
          <w:rFonts w:asciiTheme="minorHAnsi" w:hAnsiTheme="minorHAnsi" w:cstheme="minorHAnsi"/>
          <w:sz w:val="24"/>
          <w:highlight w:val="yellow"/>
        </w:rPr>
      </w:pPr>
    </w:p>
    <w:p w14:paraId="011322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3</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IPI relacionado à venda</w:t>
      </w:r>
      <w:r w:rsidRPr="00CC34F5">
        <w:rPr>
          <w:rFonts w:asciiTheme="minorHAnsi" w:hAnsiTheme="minorHAnsi" w:cstheme="minorHAnsi"/>
        </w:rPr>
        <w:t>.</w:t>
      </w:r>
    </w:p>
    <w:p w14:paraId="563015BF" w14:textId="77777777" w:rsidR="001466BD" w:rsidRPr="00CC34F5" w:rsidRDefault="001466BD" w:rsidP="00165790">
      <w:pPr>
        <w:pStyle w:val="Recuodecorpodetexto3"/>
        <w:ind w:firstLine="0"/>
        <w:rPr>
          <w:rFonts w:asciiTheme="minorHAnsi" w:hAnsiTheme="minorHAnsi" w:cstheme="minorHAnsi"/>
          <w:sz w:val="24"/>
          <w:highlight w:val="yellow"/>
        </w:rPr>
      </w:pPr>
    </w:p>
    <w:p w14:paraId="0DBF21F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4</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PIS relacionado à venda</w:t>
      </w:r>
      <w:r w:rsidRPr="00CC34F5">
        <w:rPr>
          <w:rFonts w:asciiTheme="minorHAnsi" w:hAnsiTheme="minorHAnsi" w:cstheme="minorHAnsi"/>
        </w:rPr>
        <w:t>.</w:t>
      </w:r>
    </w:p>
    <w:p w14:paraId="788612E2" w14:textId="77777777" w:rsidR="001466BD" w:rsidRPr="00CC34F5" w:rsidRDefault="001466BD" w:rsidP="00165790">
      <w:pPr>
        <w:pStyle w:val="Recuodecorpodetexto3"/>
        <w:ind w:firstLine="0"/>
        <w:rPr>
          <w:rFonts w:asciiTheme="minorHAnsi" w:hAnsiTheme="minorHAnsi" w:cstheme="minorHAnsi"/>
          <w:sz w:val="24"/>
          <w:highlight w:val="yellow"/>
        </w:rPr>
      </w:pPr>
    </w:p>
    <w:p w14:paraId="4A8F5D5D"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5</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da COFINS relacionado à venda</w:t>
      </w:r>
      <w:r w:rsidRPr="00CC34F5">
        <w:rPr>
          <w:rFonts w:asciiTheme="minorHAnsi" w:hAnsiTheme="minorHAnsi" w:cstheme="minorHAnsi"/>
        </w:rPr>
        <w:t>.</w:t>
      </w:r>
    </w:p>
    <w:p w14:paraId="78FD9CF6" w14:textId="77777777" w:rsidR="001466BD" w:rsidRPr="00CC34F5" w:rsidRDefault="001466BD" w:rsidP="00165790">
      <w:pPr>
        <w:pStyle w:val="Recuodecorpodetexto3"/>
        <w:ind w:firstLine="0"/>
        <w:rPr>
          <w:rFonts w:asciiTheme="minorHAnsi" w:hAnsiTheme="minorHAnsi" w:cstheme="minorHAnsi"/>
          <w:sz w:val="24"/>
          <w:highlight w:val="yellow"/>
        </w:rPr>
      </w:pPr>
    </w:p>
    <w:p w14:paraId="347B83F3" w14:textId="77777777" w:rsidR="00147FD6" w:rsidRPr="00CC34F5" w:rsidRDefault="00147FD6" w:rsidP="00147FD6">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19</w:t>
      </w:r>
      <w:r w:rsidRPr="00CC34F5">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CC34F5">
        <w:rPr>
          <w:rFonts w:asciiTheme="minorHAnsi" w:hAnsiTheme="minorHAnsi" w:cstheme="minorHAnsi"/>
        </w:rPr>
        <w:t>.</w:t>
      </w:r>
    </w:p>
    <w:p w14:paraId="0181E16A" w14:textId="77777777" w:rsidR="00147FD6" w:rsidRPr="00CC34F5" w:rsidRDefault="00147FD6" w:rsidP="00165790">
      <w:pPr>
        <w:pStyle w:val="Recuodecorpodetexto3"/>
        <w:ind w:firstLine="0"/>
        <w:rPr>
          <w:rFonts w:asciiTheme="minorHAnsi" w:hAnsiTheme="minorHAnsi" w:cstheme="minorHAnsi"/>
          <w:sz w:val="24"/>
          <w:highlight w:val="yellow"/>
        </w:rPr>
      </w:pPr>
    </w:p>
    <w:p w14:paraId="6EB154B4" w14:textId="77777777" w:rsidR="00C85430" w:rsidRPr="00CC34F5" w:rsidRDefault="00C85430" w:rsidP="00D35A83">
      <w:pPr>
        <w:pStyle w:val="Recuodecorpodetexto3"/>
        <w:tabs>
          <w:tab w:val="left" w:pos="4495"/>
        </w:tabs>
        <w:ind w:firstLine="0"/>
        <w:rPr>
          <w:rFonts w:asciiTheme="minorHAnsi" w:hAnsiTheme="minorHAnsi" w:cstheme="minorHAnsi"/>
          <w:sz w:val="24"/>
          <w:highlight w:val="yellow"/>
        </w:rPr>
      </w:pPr>
    </w:p>
    <w:p w14:paraId="240B7C3F" w14:textId="77777777" w:rsidR="00165790" w:rsidRPr="00CC34F5" w:rsidRDefault="00165790" w:rsidP="00165790">
      <w:pPr>
        <w:jc w:val="both"/>
        <w:rPr>
          <w:rFonts w:asciiTheme="minorHAnsi" w:hAnsiTheme="minorHAnsi" w:cstheme="minorHAnsi"/>
          <w:sz w:val="24"/>
          <w:highlight w:val="yellow"/>
        </w:rPr>
      </w:pPr>
    </w:p>
    <w:p w14:paraId="67AA4FD5" w14:textId="77777777" w:rsidR="005A77DA" w:rsidRPr="00CC34F5" w:rsidRDefault="005A77DA" w:rsidP="00165790">
      <w:pPr>
        <w:jc w:val="both"/>
        <w:rPr>
          <w:rFonts w:asciiTheme="minorHAnsi" w:hAnsiTheme="minorHAnsi" w:cstheme="minorHAnsi"/>
          <w:sz w:val="24"/>
          <w:highlight w:val="yellow"/>
        </w:rPr>
      </w:pPr>
    </w:p>
    <w:p w14:paraId="0BC57B25" w14:textId="77777777" w:rsidR="00B4270B" w:rsidRPr="00CC34F5" w:rsidRDefault="00B4270B" w:rsidP="00A816DA">
      <w:pPr>
        <w:pStyle w:val="Recuodecorpodetexto3"/>
        <w:ind w:left="2832" w:hanging="2124"/>
        <w:rPr>
          <w:rFonts w:asciiTheme="minorHAnsi" w:hAnsiTheme="minorHAnsi" w:cstheme="minorHAnsi"/>
          <w:sz w:val="24"/>
          <w:highlight w:val="yellow"/>
        </w:rPr>
      </w:pPr>
    </w:p>
    <w:p w14:paraId="3211E8F9" w14:textId="77777777" w:rsidR="005A77DA" w:rsidRPr="00CC34F5" w:rsidRDefault="005A77DA" w:rsidP="00165790">
      <w:pPr>
        <w:jc w:val="both"/>
        <w:rPr>
          <w:rFonts w:asciiTheme="minorHAnsi" w:hAnsiTheme="minorHAnsi" w:cstheme="minorHAnsi"/>
          <w:sz w:val="24"/>
          <w:highlight w:val="yellow"/>
        </w:rPr>
      </w:pPr>
    </w:p>
    <w:p w14:paraId="74236A93" w14:textId="77777777" w:rsidR="006D47E5" w:rsidRPr="00CC34F5" w:rsidRDefault="00367671" w:rsidP="003B5880">
      <w:pPr>
        <w:pStyle w:val="Ttulo1"/>
        <w:rPr>
          <w:rFonts w:asciiTheme="minorHAnsi" w:hAnsiTheme="minorHAnsi" w:cstheme="minorHAnsi"/>
        </w:rPr>
      </w:pPr>
      <w:r w:rsidRPr="00CC34F5">
        <w:rPr>
          <w:rFonts w:asciiTheme="minorHAnsi" w:hAnsiTheme="minorHAnsi" w:cstheme="minorHAnsi"/>
          <w:highlight w:val="yellow"/>
        </w:rPr>
        <w:br w:type="page"/>
      </w:r>
      <w:r w:rsidR="00AF16AD" w:rsidRPr="00CC34F5">
        <w:rPr>
          <w:rFonts w:asciiTheme="minorHAnsi" w:hAnsiTheme="minorHAnsi" w:cstheme="minorHAnsi"/>
        </w:rPr>
        <w:lastRenderedPageBreak/>
        <w:t>SEÇÃO C</w:t>
      </w:r>
      <w:r w:rsidR="006D47E5" w:rsidRPr="00CC34F5">
        <w:rPr>
          <w:rFonts w:asciiTheme="minorHAnsi" w:hAnsiTheme="minorHAnsi" w:cstheme="minorHAnsi"/>
        </w:rPr>
        <w:t xml:space="preserve"> – </w:t>
      </w:r>
      <w:r w:rsidRPr="00CC34F5">
        <w:rPr>
          <w:rFonts w:asciiTheme="minorHAnsi" w:hAnsiTheme="minorHAnsi" w:cstheme="minorHAnsi"/>
        </w:rPr>
        <w:t>Custo</w:t>
      </w:r>
      <w:r w:rsidR="006D47E5" w:rsidRPr="00CC34F5">
        <w:rPr>
          <w:rFonts w:asciiTheme="minorHAnsi" w:hAnsiTheme="minorHAnsi" w:cstheme="minorHAnsi"/>
        </w:rPr>
        <w:t xml:space="preserve"> </w:t>
      </w:r>
      <w:r w:rsidRPr="00CC34F5">
        <w:rPr>
          <w:rFonts w:asciiTheme="minorHAnsi" w:hAnsiTheme="minorHAnsi" w:cstheme="minorHAnsi"/>
        </w:rPr>
        <w:t xml:space="preserve">de </w:t>
      </w:r>
      <w:r w:rsidR="00B82257" w:rsidRPr="00CC34F5">
        <w:rPr>
          <w:rFonts w:asciiTheme="minorHAnsi" w:hAnsiTheme="minorHAnsi" w:cstheme="minorHAnsi"/>
        </w:rPr>
        <w:t>Produção</w:t>
      </w:r>
    </w:p>
    <w:p w14:paraId="0DBC8C9B" w14:textId="77777777" w:rsidR="00367671" w:rsidRPr="00CC34F5" w:rsidRDefault="00367671" w:rsidP="00367671">
      <w:pPr>
        <w:jc w:val="both"/>
        <w:rPr>
          <w:rFonts w:asciiTheme="minorHAnsi" w:hAnsiTheme="minorHAnsi" w:cstheme="minorHAnsi"/>
          <w:sz w:val="24"/>
        </w:rPr>
      </w:pPr>
    </w:p>
    <w:p w14:paraId="156ACBE3" w14:textId="77777777" w:rsidR="00FD16C8" w:rsidRPr="00CC34F5" w:rsidRDefault="00B4767E" w:rsidP="00FD16C8">
      <w:pPr>
        <w:tabs>
          <w:tab w:val="left" w:pos="720"/>
        </w:tabs>
        <w:jc w:val="both"/>
        <w:rPr>
          <w:rFonts w:asciiTheme="minorHAnsi" w:hAnsiTheme="minorHAnsi" w:cstheme="minorHAnsi"/>
          <w:bCs/>
          <w:sz w:val="24"/>
        </w:rPr>
      </w:pPr>
      <w:r w:rsidRPr="00CC34F5">
        <w:rPr>
          <w:rFonts w:asciiTheme="minorHAnsi" w:hAnsiTheme="minorHAnsi" w:cstheme="minorHAnsi"/>
          <w:bCs/>
          <w:sz w:val="24"/>
        </w:rPr>
        <w:t>1</w:t>
      </w:r>
      <w:r w:rsidR="00FD16C8" w:rsidRPr="00CC34F5">
        <w:rPr>
          <w:rFonts w:asciiTheme="minorHAnsi" w:hAnsiTheme="minorHAnsi" w:cstheme="minorHAnsi"/>
          <w:bCs/>
          <w:sz w:val="24"/>
        </w:rPr>
        <w:t xml:space="preserve">. </w:t>
      </w:r>
      <w:r w:rsidR="00012B0B" w:rsidRPr="00CC34F5">
        <w:rPr>
          <w:rFonts w:asciiTheme="minorHAnsi" w:hAnsiTheme="minorHAnsi" w:cstheme="minorHAnsi"/>
          <w:bCs/>
          <w:sz w:val="24"/>
        </w:rPr>
        <w:tab/>
      </w:r>
      <w:r w:rsidR="00FD16C8" w:rsidRPr="00CC34F5">
        <w:rPr>
          <w:rFonts w:asciiTheme="minorHAnsi" w:hAnsiTheme="minorHAnsi" w:cstheme="minorHAnsi"/>
          <w:bCs/>
          <w:sz w:val="24"/>
        </w:rPr>
        <w:t xml:space="preserve">Custo de </w:t>
      </w:r>
      <w:r w:rsidR="00B82257" w:rsidRPr="00CC34F5">
        <w:rPr>
          <w:rFonts w:asciiTheme="minorHAnsi" w:hAnsiTheme="minorHAnsi" w:cstheme="minorHAnsi"/>
          <w:bCs/>
          <w:sz w:val="24"/>
        </w:rPr>
        <w:t>Produção</w:t>
      </w:r>
    </w:p>
    <w:p w14:paraId="3D1C7212" w14:textId="77777777" w:rsidR="00FD16C8" w:rsidRPr="00CC34F5" w:rsidRDefault="00FD16C8" w:rsidP="00FD16C8">
      <w:pPr>
        <w:jc w:val="both"/>
        <w:rPr>
          <w:rFonts w:asciiTheme="minorHAnsi" w:hAnsiTheme="minorHAnsi" w:cstheme="minorHAnsi"/>
          <w:sz w:val="24"/>
        </w:rPr>
      </w:pPr>
    </w:p>
    <w:p w14:paraId="0750F5A2"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1</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Informar se houve mudança de critério de alocação de custo e</w:t>
      </w:r>
      <w:r w:rsidR="00D35A83" w:rsidRPr="00CC34F5">
        <w:rPr>
          <w:rFonts w:asciiTheme="minorHAnsi" w:hAnsiTheme="minorHAnsi" w:cstheme="minorHAnsi"/>
          <w:sz w:val="24"/>
        </w:rPr>
        <w:t xml:space="preserve">, </w:t>
      </w:r>
      <w:r w:rsidR="00E634F3" w:rsidRPr="00CC34F5">
        <w:rPr>
          <w:rFonts w:asciiTheme="minorHAnsi" w:hAnsiTheme="minorHAnsi" w:cstheme="minorHAnsi"/>
          <w:sz w:val="24"/>
        </w:rPr>
        <w:t xml:space="preserve">em </w:t>
      </w:r>
      <w:r w:rsidR="00D35A83" w:rsidRPr="00CC34F5">
        <w:rPr>
          <w:rFonts w:asciiTheme="minorHAnsi" w:hAnsiTheme="minorHAnsi" w:cstheme="minorHAnsi"/>
          <w:sz w:val="24"/>
        </w:rPr>
        <w:t xml:space="preserve">caso positivo, </w:t>
      </w:r>
      <w:r w:rsidR="00E634F3" w:rsidRPr="00CC34F5">
        <w:rPr>
          <w:rFonts w:asciiTheme="minorHAnsi" w:hAnsiTheme="minorHAnsi" w:cstheme="minorHAnsi"/>
          <w:sz w:val="24"/>
        </w:rPr>
        <w:t>esclarecer a natureza da alteração.</w:t>
      </w:r>
    </w:p>
    <w:p w14:paraId="47EBFA34"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2</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 xml:space="preserve">Informar </w:t>
      </w:r>
      <w:r w:rsidR="00E634F3" w:rsidRPr="00CC34F5">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2EA7921" w14:textId="33A5A796" w:rsidR="00FD16C8" w:rsidRPr="00CC34F5" w:rsidRDefault="00E53D0C" w:rsidP="00FD16C8">
      <w:pPr>
        <w:jc w:val="both"/>
        <w:rPr>
          <w:rFonts w:asciiTheme="minorHAnsi" w:hAnsiTheme="minorHAnsi" w:cstheme="minorHAnsi"/>
          <w:sz w:val="24"/>
        </w:rPr>
      </w:pPr>
      <w:r w:rsidRPr="00CC34F5">
        <w:rPr>
          <w:rFonts w:asciiTheme="minorHAnsi" w:hAnsiTheme="minorHAnsi" w:cstheme="minorHAnsi"/>
          <w:sz w:val="24"/>
        </w:rPr>
        <w:t>1.3</w:t>
      </w:r>
      <w:r w:rsidR="00012B0B" w:rsidRPr="00CC34F5">
        <w:rPr>
          <w:rFonts w:asciiTheme="minorHAnsi" w:hAnsiTheme="minorHAnsi" w:cstheme="minorHAnsi"/>
          <w:sz w:val="24"/>
        </w:rPr>
        <w:tab/>
      </w:r>
      <w:proofErr w:type="spellStart"/>
      <w:r w:rsidR="00FD16C8" w:rsidRPr="00CC34F5">
        <w:rPr>
          <w:rFonts w:asciiTheme="minorHAnsi" w:hAnsiTheme="minorHAnsi" w:cstheme="minorHAnsi"/>
          <w:sz w:val="24"/>
        </w:rPr>
        <w:t>Fornecer</w:t>
      </w:r>
      <w:proofErr w:type="spellEnd"/>
      <w:r w:rsidR="00FD16C8" w:rsidRPr="00CC34F5">
        <w:rPr>
          <w:rFonts w:asciiTheme="minorHAnsi" w:hAnsiTheme="minorHAnsi" w:cstheme="minorHAnsi"/>
          <w:sz w:val="24"/>
        </w:rPr>
        <w:t xml:space="preserve"> a estrutura de custos de acordo com o modelo constante do </w:t>
      </w:r>
      <w:r w:rsidR="001A7A64" w:rsidRPr="00CC34F5">
        <w:rPr>
          <w:rFonts w:asciiTheme="minorHAnsi" w:hAnsiTheme="minorHAnsi" w:cstheme="minorHAnsi"/>
          <w:b/>
          <w:bCs/>
          <w:sz w:val="24"/>
        </w:rPr>
        <w:t>Apêndice X</w:t>
      </w:r>
      <w:r w:rsidR="00321560" w:rsidRPr="00CC34F5">
        <w:rPr>
          <w:rFonts w:asciiTheme="minorHAnsi" w:hAnsiTheme="minorHAnsi" w:cstheme="minorHAnsi"/>
          <w:b/>
          <w:bCs/>
          <w:sz w:val="24"/>
        </w:rPr>
        <w:t>V</w:t>
      </w:r>
      <w:r w:rsidR="00FD16C8" w:rsidRPr="00CC34F5">
        <w:rPr>
          <w:rFonts w:asciiTheme="minorHAnsi" w:hAnsiTheme="minorHAnsi" w:cstheme="minorHAnsi"/>
          <w:sz w:val="24"/>
        </w:rPr>
        <w:t xml:space="preserve">, </w:t>
      </w:r>
      <w:r w:rsidR="003B6894" w:rsidRPr="00CC34F5">
        <w:rPr>
          <w:rFonts w:asciiTheme="minorHAnsi" w:hAnsiTheme="minorHAnsi" w:cstheme="minorHAnsi"/>
          <w:sz w:val="24"/>
          <w:szCs w:val="24"/>
        </w:rPr>
        <w:t xml:space="preserve">para cada </w:t>
      </w:r>
      <w:r w:rsidR="00E634F3" w:rsidRPr="00CC34F5">
        <w:rPr>
          <w:rFonts w:asciiTheme="minorHAnsi" w:hAnsiTheme="minorHAnsi" w:cstheme="minorHAnsi"/>
          <w:sz w:val="24"/>
          <w:szCs w:val="24"/>
        </w:rPr>
        <w:t xml:space="preserve">CODPROD ou grupos de CODPROD (ou CODIP, se for o caso) </w:t>
      </w:r>
      <w:r w:rsidR="003B6894" w:rsidRPr="00CC34F5">
        <w:rPr>
          <w:rFonts w:asciiTheme="minorHAnsi" w:hAnsiTheme="minorHAnsi" w:cstheme="minorHAnsi"/>
          <w:sz w:val="24"/>
          <w:szCs w:val="24"/>
        </w:rPr>
        <w:t xml:space="preserve">identificado no item </w:t>
      </w:r>
      <w:r w:rsidR="00B82257" w:rsidRPr="00CC34F5">
        <w:rPr>
          <w:rFonts w:asciiTheme="minorHAnsi" w:hAnsiTheme="minorHAnsi" w:cstheme="minorHAnsi"/>
          <w:sz w:val="24"/>
          <w:szCs w:val="24"/>
        </w:rPr>
        <w:t>IV (</w:t>
      </w:r>
      <w:r w:rsidR="00A82725" w:rsidRPr="00CC34F5">
        <w:rPr>
          <w:rFonts w:asciiTheme="minorHAnsi" w:hAnsiTheme="minorHAnsi" w:cstheme="minorHAnsi"/>
          <w:sz w:val="24"/>
        </w:rPr>
        <w:t>“Produto Similar Doméstico e o Processo Produtivo”</w:t>
      </w:r>
      <w:r w:rsidR="00B82257" w:rsidRPr="00CC34F5">
        <w:rPr>
          <w:rFonts w:asciiTheme="minorHAnsi" w:hAnsiTheme="minorHAnsi" w:cstheme="minorHAnsi"/>
        </w:rPr>
        <w:t>)</w:t>
      </w:r>
      <w:r w:rsidR="003B6894" w:rsidRPr="00CC34F5">
        <w:rPr>
          <w:rFonts w:asciiTheme="minorHAnsi" w:hAnsiTheme="minorHAnsi" w:cstheme="minorHAnsi"/>
          <w:sz w:val="24"/>
          <w:szCs w:val="24"/>
        </w:rPr>
        <w:t xml:space="preserve"> deste questionário</w:t>
      </w:r>
      <w:r w:rsidR="00FD16C8" w:rsidRPr="00CC34F5">
        <w:rPr>
          <w:rFonts w:asciiTheme="minorHAnsi" w:hAnsiTheme="minorHAnsi" w:cstheme="minorHAnsi"/>
          <w:sz w:val="24"/>
        </w:rPr>
        <w:t>. Em relação ao último período (</w:t>
      </w:r>
      <w:r w:rsidR="00FD16C8" w:rsidRPr="00CC34F5">
        <w:rPr>
          <w:rFonts w:asciiTheme="minorHAnsi" w:hAnsiTheme="minorHAnsi" w:cstheme="minorHAnsi"/>
          <w:sz w:val="24"/>
          <w:szCs w:val="24"/>
        </w:rPr>
        <w:t>P5</w:t>
      </w:r>
      <w:r w:rsidR="00FD16C8" w:rsidRPr="00CC34F5">
        <w:rPr>
          <w:rFonts w:asciiTheme="minorHAnsi" w:hAnsiTheme="minorHAnsi" w:cstheme="minorHAnsi"/>
          <w:sz w:val="24"/>
        </w:rPr>
        <w:t>), também deverão ser fornecidas informações mensais</w:t>
      </w:r>
      <w:r w:rsidR="00E634F3" w:rsidRPr="00CC34F5">
        <w:rPr>
          <w:rFonts w:asciiTheme="minorHAnsi" w:hAnsiTheme="minorHAnsi" w:cstheme="minorHAnsi"/>
          <w:sz w:val="24"/>
        </w:rPr>
        <w:t xml:space="preserve"> no </w:t>
      </w:r>
      <w:r w:rsidR="00E634F3" w:rsidRPr="00CC34F5">
        <w:rPr>
          <w:rFonts w:asciiTheme="minorHAnsi" w:hAnsiTheme="minorHAnsi" w:cstheme="minorHAnsi"/>
          <w:b/>
          <w:sz w:val="24"/>
        </w:rPr>
        <w:t>Apêndice 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FD16C8" w:rsidRPr="00CC34F5">
        <w:rPr>
          <w:rFonts w:asciiTheme="minorHAnsi" w:hAnsiTheme="minorHAnsi" w:cstheme="minorHAnsi"/>
          <w:sz w:val="24"/>
        </w:rPr>
        <w:t xml:space="preserve">. Caso o produto seja produzido em mais de uma planta, deve ser informado o custo de </w:t>
      </w:r>
      <w:r w:rsidR="00B82257" w:rsidRPr="00CC34F5">
        <w:rPr>
          <w:rFonts w:asciiTheme="minorHAnsi" w:hAnsiTheme="minorHAnsi" w:cstheme="minorHAnsi"/>
          <w:sz w:val="24"/>
        </w:rPr>
        <w:t xml:space="preserve">produção </w:t>
      </w:r>
      <w:r w:rsidR="00E634F3" w:rsidRPr="00CC34F5">
        <w:rPr>
          <w:rFonts w:asciiTheme="minorHAnsi" w:hAnsiTheme="minorHAnsi" w:cstheme="minorHAnsi"/>
          <w:sz w:val="24"/>
        </w:rPr>
        <w:t xml:space="preserve">de cada uma delas. </w:t>
      </w:r>
    </w:p>
    <w:p w14:paraId="3835B178" w14:textId="77777777" w:rsidR="00FD16C8" w:rsidRPr="00CC34F5" w:rsidRDefault="00FD16C8" w:rsidP="00FD16C8">
      <w:pPr>
        <w:jc w:val="both"/>
        <w:rPr>
          <w:rFonts w:asciiTheme="minorHAnsi" w:hAnsiTheme="minorHAnsi" w:cstheme="minorHAnsi"/>
          <w:sz w:val="24"/>
        </w:rPr>
      </w:pPr>
    </w:p>
    <w:p w14:paraId="7EE61132" w14:textId="77777777" w:rsidR="00FD16C8" w:rsidRPr="00CC34F5" w:rsidRDefault="00B4767E" w:rsidP="00FD16C8">
      <w:pPr>
        <w:tabs>
          <w:tab w:val="left" w:pos="720"/>
        </w:tabs>
        <w:jc w:val="both"/>
        <w:rPr>
          <w:rFonts w:asciiTheme="minorHAnsi" w:hAnsiTheme="minorHAnsi" w:cstheme="minorHAnsi"/>
          <w:b/>
          <w:bCs/>
          <w:sz w:val="24"/>
        </w:rPr>
      </w:pPr>
      <w:r w:rsidRPr="00CC34F5">
        <w:rPr>
          <w:rFonts w:asciiTheme="minorHAnsi" w:hAnsiTheme="minorHAnsi" w:cstheme="minorHAnsi"/>
          <w:bCs/>
          <w:sz w:val="24"/>
        </w:rPr>
        <w:t>2</w:t>
      </w:r>
      <w:r w:rsidR="00FD16C8" w:rsidRPr="00CC34F5">
        <w:rPr>
          <w:rFonts w:asciiTheme="minorHAnsi" w:hAnsiTheme="minorHAnsi" w:cstheme="minorHAnsi"/>
          <w:bCs/>
          <w:sz w:val="24"/>
        </w:rPr>
        <w:t>.</w:t>
      </w:r>
      <w:r w:rsidR="00FD16C8" w:rsidRPr="00CC34F5">
        <w:rPr>
          <w:rFonts w:asciiTheme="minorHAnsi" w:hAnsiTheme="minorHAnsi" w:cstheme="minorHAnsi"/>
          <w:bCs/>
          <w:sz w:val="24"/>
        </w:rPr>
        <w:tab/>
        <w:t>Instruções de preenchimento do</w:t>
      </w:r>
      <w:r w:rsidR="00321560" w:rsidRPr="00CC34F5">
        <w:rPr>
          <w:rFonts w:asciiTheme="minorHAnsi" w:hAnsiTheme="minorHAnsi" w:cstheme="minorHAnsi"/>
          <w:bCs/>
          <w:sz w:val="24"/>
        </w:rPr>
        <w:t>s</w:t>
      </w:r>
      <w:r w:rsidR="00FD16C8" w:rsidRPr="00CC34F5">
        <w:rPr>
          <w:rFonts w:asciiTheme="minorHAnsi" w:hAnsiTheme="minorHAnsi" w:cstheme="minorHAnsi"/>
          <w:bCs/>
          <w:sz w:val="24"/>
        </w:rPr>
        <w:t xml:space="preserve"> </w:t>
      </w:r>
      <w:r w:rsidR="001A7A64" w:rsidRPr="00CC34F5">
        <w:rPr>
          <w:rFonts w:asciiTheme="minorHAnsi" w:hAnsiTheme="minorHAnsi" w:cstheme="minorHAnsi"/>
          <w:b/>
          <w:bCs/>
          <w:sz w:val="24"/>
        </w:rPr>
        <w:t>Apêndice</w:t>
      </w:r>
      <w:r w:rsidR="00321560" w:rsidRPr="00CC34F5">
        <w:rPr>
          <w:rFonts w:asciiTheme="minorHAnsi" w:hAnsiTheme="minorHAnsi" w:cstheme="minorHAnsi"/>
          <w:b/>
          <w:bCs/>
          <w:sz w:val="24"/>
        </w:rPr>
        <w:t>s</w:t>
      </w:r>
      <w:r w:rsidR="001A7A64" w:rsidRPr="00CC34F5">
        <w:rPr>
          <w:rFonts w:asciiTheme="minorHAnsi" w:hAnsiTheme="minorHAnsi" w:cstheme="minorHAnsi"/>
          <w:b/>
          <w:bCs/>
          <w:sz w:val="24"/>
        </w:rPr>
        <w:t xml:space="preserve"> X</w:t>
      </w:r>
      <w:r w:rsidR="00321560" w:rsidRPr="00CC34F5">
        <w:rPr>
          <w:rFonts w:asciiTheme="minorHAnsi" w:hAnsiTheme="minorHAnsi" w:cstheme="minorHAnsi"/>
          <w:b/>
          <w:bCs/>
          <w:sz w:val="24"/>
        </w:rPr>
        <w:t xml:space="preserve">V e </w:t>
      </w:r>
      <w:r w:rsidR="001A7A64" w:rsidRPr="00CC34F5">
        <w:rPr>
          <w:rFonts w:asciiTheme="minorHAnsi" w:hAnsiTheme="minorHAnsi" w:cstheme="minorHAnsi"/>
          <w:b/>
          <w:bCs/>
          <w:sz w:val="24"/>
        </w:rPr>
        <w:t>X</w:t>
      </w:r>
      <w:r w:rsidR="00321560"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CC34F5" w14:paraId="4AEF9573" w14:textId="77777777" w:rsidTr="008E457A">
        <w:trPr>
          <w:trHeight w:val="270"/>
        </w:trPr>
        <w:tc>
          <w:tcPr>
            <w:tcW w:w="336" w:type="pct"/>
            <w:tcBorders>
              <w:top w:val="nil"/>
              <w:left w:val="nil"/>
              <w:bottom w:val="nil"/>
              <w:right w:val="nil"/>
            </w:tcBorders>
            <w:shd w:val="clear" w:color="auto" w:fill="auto"/>
            <w:noWrap/>
            <w:vAlign w:val="bottom"/>
            <w:hideMark/>
          </w:tcPr>
          <w:p w14:paraId="5B2EABBD" w14:textId="77777777" w:rsidR="004719E5" w:rsidRPr="00CC34F5"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287F662D" w14:textId="77777777" w:rsidR="004719E5" w:rsidRPr="00CC34F5"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3A7F9122" w14:textId="77777777" w:rsidR="004719E5" w:rsidRPr="00CC34F5" w:rsidRDefault="004719E5" w:rsidP="004719E5">
            <w:pPr>
              <w:widowControl/>
              <w:rPr>
                <w:rFonts w:asciiTheme="minorHAnsi" w:hAnsiTheme="minorHAnsi" w:cstheme="minorHAnsi"/>
                <w:snapToGrid/>
              </w:rPr>
            </w:pPr>
          </w:p>
        </w:tc>
      </w:tr>
      <w:tr w:rsidR="004719E5" w:rsidRPr="00CC34F5" w14:paraId="6FF49EBB"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64453D48"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4F4CF18F"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55DBE53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CC34F5" w14:paraId="7AE71189" w14:textId="77777777" w:rsidTr="008E457A">
        <w:trPr>
          <w:trHeight w:val="3686"/>
        </w:trPr>
        <w:tc>
          <w:tcPr>
            <w:tcW w:w="336" w:type="pct"/>
            <w:tcBorders>
              <w:top w:val="nil"/>
              <w:left w:val="nil"/>
              <w:bottom w:val="nil"/>
              <w:right w:val="nil"/>
            </w:tcBorders>
            <w:shd w:val="clear" w:color="auto" w:fill="auto"/>
            <w:noWrap/>
            <w:vAlign w:val="center"/>
            <w:hideMark/>
          </w:tcPr>
          <w:p w14:paraId="167A5789"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6E7CCFF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45428B6C"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24EB88A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matéria-prima/insumo principal reportado, adicionar coluna na planilha, contendo o </w:t>
            </w:r>
            <w:r w:rsidRPr="00CC34F5">
              <w:rPr>
                <w:rFonts w:asciiTheme="minorHAnsi" w:hAnsiTheme="minorHAnsi" w:cstheme="minorHAnsi"/>
                <w:snapToGrid/>
                <w:color w:val="000000"/>
                <w:sz w:val="24"/>
                <w:szCs w:val="24"/>
                <w:u w:val="single"/>
              </w:rPr>
              <w:t>consumo unitário efetivo</w:t>
            </w:r>
            <w:r w:rsidRPr="00CC34F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u w:val="single"/>
              </w:rPr>
              <w:t>quantidade</w:t>
            </w:r>
            <w:r w:rsidRPr="00CC34F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CC34F5" w14:paraId="04B963BE"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0D98B9EC"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37213DA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147A609"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CC34F5" w14:paraId="785A9899"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5734138A"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03DE72B9"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07E3D1AB"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CC34F5" w14:paraId="44444EE1"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469D276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15FE9EED"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64239627" w14:textId="77777777" w:rsidR="004719E5" w:rsidRPr="00CC34F5" w:rsidRDefault="004719E5" w:rsidP="004719E5">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sz w:val="24"/>
                <w:szCs w:val="24"/>
                <w:u w:val="single"/>
              </w:rPr>
              <w:t>custo total</w:t>
            </w:r>
            <w:r w:rsidRPr="00CC34F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CC34F5" w14:paraId="276AEA5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0B92D91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1BA0236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697ACF2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 </w:t>
            </w:r>
            <w:r w:rsidRPr="00CC34F5">
              <w:rPr>
                <w:rFonts w:asciiTheme="minorHAnsi" w:hAnsiTheme="minorHAnsi" w:cstheme="minorHAnsi"/>
                <w:snapToGrid/>
                <w:color w:val="000000"/>
                <w:sz w:val="24"/>
                <w:szCs w:val="24"/>
              </w:rPr>
              <w:t>incorrido com mão de obra, que deverá corresponder ao somatório das colunas B1 e B2.</w:t>
            </w:r>
          </w:p>
        </w:tc>
      </w:tr>
      <w:tr w:rsidR="004719E5" w:rsidRPr="00CC34F5" w14:paraId="393E0986"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BAD8C4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5BEC981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1E9307E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Ademais, informar, na coluna à direita, o consumo unitário efetivo referente à mão de obra direta, ou seja</w:t>
            </w:r>
            <w:r w:rsidRPr="00CC34F5">
              <w:rPr>
                <w:rFonts w:asciiTheme="minorHAnsi" w:hAnsiTheme="minorHAnsi" w:cstheme="minorHAnsi"/>
                <w:snapToGrid/>
                <w:sz w:val="24"/>
                <w:szCs w:val="24"/>
              </w:rPr>
              <w:t>, o</w:t>
            </w:r>
            <w:r w:rsidRPr="00CC34F5">
              <w:rPr>
                <w:rFonts w:asciiTheme="minorHAnsi" w:hAnsiTheme="minorHAnsi" w:cstheme="minorHAnsi"/>
                <w:snapToGrid/>
                <w:sz w:val="24"/>
                <w:szCs w:val="24"/>
                <w:u w:val="single"/>
              </w:rPr>
              <w:t xml:space="preserve"> número de horas trabalhadas</w:t>
            </w:r>
            <w:r w:rsidRPr="00CC34F5">
              <w:rPr>
                <w:rFonts w:asciiTheme="minorHAnsi" w:hAnsiTheme="minorHAnsi" w:cstheme="minorHAnsi"/>
                <w:snapToGrid/>
                <w:sz w:val="24"/>
                <w:szCs w:val="24"/>
              </w:rPr>
              <w:t xml:space="preserve"> nece</w:t>
            </w:r>
            <w:r w:rsidRPr="00CC34F5">
              <w:rPr>
                <w:rFonts w:asciiTheme="minorHAnsi" w:hAnsiTheme="minorHAnsi" w:cstheme="minorHAnsi"/>
                <w:snapToGrid/>
                <w:color w:val="000000"/>
                <w:sz w:val="24"/>
                <w:szCs w:val="24"/>
              </w:rPr>
              <w:t>ssários para a fabricação de 1 unidade</w:t>
            </w:r>
            <w:r w:rsidRPr="00CC34F5">
              <w:rPr>
                <w:rFonts w:asciiTheme="minorHAnsi" w:hAnsiTheme="minorHAnsi" w:cstheme="minorHAnsi"/>
                <w:snapToGrid/>
                <w:color w:val="FF0000"/>
                <w:sz w:val="24"/>
                <w:szCs w:val="24"/>
              </w:rPr>
              <w:t xml:space="preserve"> </w:t>
            </w:r>
            <w:r w:rsidRPr="00CC34F5">
              <w:rPr>
                <w:rFonts w:asciiTheme="minorHAnsi" w:hAnsiTheme="minorHAnsi" w:cstheme="minorHAnsi"/>
                <w:snapToGrid/>
                <w:color w:val="000000"/>
                <w:sz w:val="24"/>
                <w:szCs w:val="24"/>
              </w:rPr>
              <w:t>do produto.</w:t>
            </w:r>
          </w:p>
        </w:tc>
      </w:tr>
      <w:tr w:rsidR="004719E5" w:rsidRPr="00CC34F5" w14:paraId="6A2450E2"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1C002031"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4BDFA85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5E4A7982"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indiretamente envol</w:t>
            </w:r>
            <w:r w:rsidR="00ED1F64" w:rsidRPr="00CC34F5">
              <w:rPr>
                <w:rFonts w:asciiTheme="minorHAnsi" w:hAnsiTheme="minorHAnsi" w:cstheme="minorHAnsi"/>
                <w:snapToGrid/>
                <w:color w:val="000000"/>
                <w:sz w:val="24"/>
                <w:szCs w:val="24"/>
              </w:rPr>
              <w:t>vidos na fabricação do produto.</w:t>
            </w:r>
          </w:p>
        </w:tc>
      </w:tr>
      <w:tr w:rsidR="004719E5" w:rsidRPr="00CC34F5" w14:paraId="1F8E2C28"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0E3FD415"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41B7E54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46E3786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fixo total</w:t>
            </w:r>
            <w:r w:rsidRPr="00CC34F5">
              <w:rPr>
                <w:rFonts w:asciiTheme="minorHAnsi" w:hAnsiTheme="minorHAnsi" w:cstheme="minorHAnsi"/>
                <w:snapToGrid/>
                <w:color w:val="000000"/>
                <w:sz w:val="24"/>
                <w:szCs w:val="24"/>
              </w:rPr>
              <w:t>, que deverá corresponder ao somatório das colunas C1 e C2.</w:t>
            </w:r>
          </w:p>
        </w:tc>
      </w:tr>
      <w:tr w:rsidR="004719E5" w:rsidRPr="00CC34F5" w14:paraId="454A60B8"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2C40CB3B"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4CC161F6"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31D7F7CE"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w:t>
            </w:r>
            <w:r w:rsidRPr="00CC34F5">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CC34F5">
              <w:rPr>
                <w:rFonts w:asciiTheme="minorHAnsi" w:hAnsiTheme="minorHAnsi" w:cstheme="minorHAnsi"/>
                <w:snapToGrid/>
                <w:sz w:val="24"/>
                <w:szCs w:val="24"/>
              </w:rPr>
              <w:t xml:space="preserve">. </w:t>
            </w:r>
          </w:p>
        </w:tc>
      </w:tr>
      <w:tr w:rsidR="004719E5" w:rsidRPr="00CC34F5" w14:paraId="2FC1F8D6" w14:textId="77777777" w:rsidTr="008E457A">
        <w:trPr>
          <w:trHeight w:val="2948"/>
        </w:trPr>
        <w:tc>
          <w:tcPr>
            <w:tcW w:w="336" w:type="pct"/>
            <w:tcBorders>
              <w:top w:val="nil"/>
              <w:left w:val="nil"/>
              <w:bottom w:val="nil"/>
              <w:right w:val="nil"/>
            </w:tcBorders>
            <w:shd w:val="clear" w:color="auto" w:fill="auto"/>
            <w:noWrap/>
            <w:vAlign w:val="center"/>
            <w:hideMark/>
          </w:tcPr>
          <w:p w14:paraId="516D463D"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682C725E"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0C2C62AF" w14:textId="77777777" w:rsidR="00ED1F64" w:rsidRPr="00CC34F5" w:rsidRDefault="004719E5" w:rsidP="00ED1F64">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CC34F5">
              <w:rPr>
                <w:rFonts w:asciiTheme="minorHAnsi" w:hAnsiTheme="minorHAnsi" w:cstheme="minorHAnsi"/>
                <w:snapToGrid/>
                <w:sz w:val="24"/>
                <w:szCs w:val="24"/>
              </w:rPr>
              <w:t>tos.</w:t>
            </w:r>
          </w:p>
          <w:p w14:paraId="1DD28195" w14:textId="77777777" w:rsidR="004719E5" w:rsidRPr="00CC34F5" w:rsidRDefault="004719E5" w:rsidP="00ED1F64">
            <w:pPr>
              <w:jc w:val="both"/>
              <w:rPr>
                <w:rFonts w:asciiTheme="minorHAnsi" w:hAnsiTheme="minorHAnsi" w:cstheme="minorHAnsi"/>
              </w:rPr>
            </w:pPr>
            <w:r w:rsidRPr="00CC34F5">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CC34F5">
              <w:rPr>
                <w:rFonts w:asciiTheme="minorHAnsi" w:hAnsiTheme="minorHAnsi" w:cstheme="minorHAnsi"/>
                <w:snapToGrid/>
                <w:color w:val="000000"/>
                <w:sz w:val="24"/>
                <w:szCs w:val="24"/>
              </w:rPr>
              <w:t>produção</w:t>
            </w:r>
            <w:r w:rsidRPr="00CC34F5">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CC34F5" w14:paraId="071D73E0"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3F73FD10"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5FC0280D" w14:textId="77777777" w:rsidR="004719E5" w:rsidRPr="00CC34F5" w:rsidRDefault="004719E5" w:rsidP="00ED1F64">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 de </w:t>
            </w:r>
            <w:r w:rsidR="00ED1F64" w:rsidRPr="00CC34F5">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69CD615F"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Apresentar </w:t>
            </w:r>
            <w:r w:rsidR="00FD0139" w:rsidRPr="00CC34F5">
              <w:rPr>
                <w:rFonts w:asciiTheme="minorHAnsi" w:hAnsiTheme="minorHAnsi" w:cstheme="minorHAnsi"/>
                <w:snapToGrid/>
                <w:color w:val="000000"/>
                <w:sz w:val="24"/>
                <w:szCs w:val="24"/>
              </w:rPr>
              <w:t xml:space="preserve">a </w:t>
            </w:r>
            <w:r w:rsidRPr="00CC34F5">
              <w:rPr>
                <w:rFonts w:asciiTheme="minorHAnsi" w:hAnsiTheme="minorHAnsi" w:cstheme="minorHAnsi"/>
                <w:snapToGrid/>
                <w:color w:val="000000"/>
                <w:sz w:val="24"/>
                <w:szCs w:val="24"/>
              </w:rPr>
              <w:t>soma de A + B + C.</w:t>
            </w:r>
          </w:p>
        </w:tc>
      </w:tr>
    </w:tbl>
    <w:p w14:paraId="0FF2FD3E" w14:textId="77777777" w:rsidR="004719E5" w:rsidRPr="00CC34F5" w:rsidRDefault="004719E5" w:rsidP="00FD16C8">
      <w:pPr>
        <w:tabs>
          <w:tab w:val="left" w:pos="720"/>
        </w:tabs>
        <w:jc w:val="both"/>
        <w:rPr>
          <w:rFonts w:asciiTheme="minorHAnsi" w:hAnsiTheme="minorHAnsi" w:cstheme="minorHAnsi"/>
          <w:bCs/>
          <w:sz w:val="24"/>
          <w:highlight w:val="yellow"/>
        </w:rPr>
      </w:pPr>
    </w:p>
    <w:p w14:paraId="77E9F515" w14:textId="77777777" w:rsidR="00B82257" w:rsidRPr="00CC34F5" w:rsidRDefault="00B82257" w:rsidP="00FD16C8">
      <w:pPr>
        <w:tabs>
          <w:tab w:val="left" w:pos="720"/>
        </w:tabs>
        <w:jc w:val="both"/>
        <w:rPr>
          <w:rFonts w:asciiTheme="minorHAnsi" w:hAnsiTheme="minorHAnsi" w:cstheme="minorHAnsi"/>
          <w:bCs/>
          <w:sz w:val="24"/>
        </w:rPr>
      </w:pPr>
    </w:p>
    <w:p w14:paraId="656C245B"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t xml:space="preserve">3. </w:t>
      </w:r>
      <w:r w:rsidRPr="00CC34F5">
        <w:rPr>
          <w:rFonts w:asciiTheme="minorHAnsi" w:hAnsiTheme="minorHAnsi" w:cstheme="minorHAnsi"/>
          <w:sz w:val="24"/>
        </w:rPr>
        <w:tab/>
      </w:r>
      <w:r w:rsidR="00E634F3" w:rsidRPr="00CC34F5">
        <w:rPr>
          <w:rFonts w:asciiTheme="minorHAnsi" w:hAnsiTheme="minorHAnsi" w:cstheme="minorHAnsi"/>
          <w:sz w:val="24"/>
        </w:rPr>
        <w:t xml:space="preserve">Caso a empresa tenha respondido ao </w:t>
      </w:r>
      <w:r w:rsidR="00A82725" w:rsidRPr="00CC34F5">
        <w:rPr>
          <w:rFonts w:asciiTheme="minorHAnsi" w:hAnsiTheme="minorHAnsi" w:cstheme="minorHAnsi"/>
          <w:sz w:val="24"/>
        </w:rPr>
        <w:t xml:space="preserve">parágrafo </w:t>
      </w:r>
      <w:r w:rsidR="00E634F3" w:rsidRPr="00CC34F5">
        <w:rPr>
          <w:rFonts w:asciiTheme="minorHAnsi" w:hAnsiTheme="minorHAnsi" w:cstheme="minorHAnsi"/>
          <w:sz w:val="24"/>
        </w:rPr>
        <w:t>2.3 d</w:t>
      </w:r>
      <w:r w:rsidR="00A82725" w:rsidRPr="00CC34F5">
        <w:rPr>
          <w:rFonts w:asciiTheme="minorHAnsi" w:hAnsiTheme="minorHAnsi" w:cstheme="minorHAnsi"/>
          <w:sz w:val="24"/>
        </w:rPr>
        <w:t xml:space="preserve">o item </w:t>
      </w:r>
      <w:r w:rsidR="00E634F3" w:rsidRPr="00CC34F5">
        <w:rPr>
          <w:rFonts w:asciiTheme="minorHAnsi" w:hAnsiTheme="minorHAnsi" w:cstheme="minorHAnsi"/>
          <w:sz w:val="24"/>
        </w:rPr>
        <w:t>IV (“Produto Similar Doméstico e o Processo Produtivo”), indicar de que forma a venda de subprodutos ou refugos impactou no custo.</w:t>
      </w:r>
    </w:p>
    <w:p w14:paraId="00BBAF79" w14:textId="77777777" w:rsidR="0041698E" w:rsidRPr="00CC34F5" w:rsidRDefault="0041698E" w:rsidP="0041698E">
      <w:pPr>
        <w:jc w:val="both"/>
        <w:rPr>
          <w:rFonts w:asciiTheme="minorHAnsi" w:hAnsiTheme="minorHAnsi" w:cstheme="minorHAnsi"/>
          <w:sz w:val="24"/>
        </w:rPr>
      </w:pPr>
    </w:p>
    <w:p w14:paraId="3B476476"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lastRenderedPageBreak/>
        <w:t>4.</w:t>
      </w:r>
      <w:r w:rsidRPr="00CC34F5">
        <w:rPr>
          <w:rFonts w:asciiTheme="minorHAnsi" w:hAnsiTheme="minorHAnsi" w:cstheme="minorHAnsi"/>
          <w:sz w:val="24"/>
        </w:rPr>
        <w:tab/>
      </w:r>
      <w:r w:rsidR="00E634F3" w:rsidRPr="00CC34F5">
        <w:rPr>
          <w:rFonts w:asciiTheme="minorHAnsi" w:hAnsiTheme="minorHAnsi" w:cstheme="minorHAnsi"/>
          <w:sz w:val="24"/>
        </w:rPr>
        <w:t>Observar que os valores informados no</w:t>
      </w:r>
      <w:r w:rsidR="00321560" w:rsidRPr="00CC34F5">
        <w:rPr>
          <w:rFonts w:asciiTheme="minorHAnsi" w:hAnsiTheme="minorHAnsi" w:cstheme="minorHAnsi"/>
          <w:sz w:val="24"/>
        </w:rPr>
        <w:t>s</w:t>
      </w:r>
      <w:r w:rsidR="00E634F3" w:rsidRPr="00CC34F5">
        <w:rPr>
          <w:rFonts w:asciiTheme="minorHAnsi" w:hAnsiTheme="minorHAnsi" w:cstheme="minorHAnsi"/>
          <w:sz w:val="24"/>
        </w:rPr>
        <w:t xml:space="preserve"> </w:t>
      </w:r>
      <w:r w:rsidR="00E634F3" w:rsidRPr="00CC34F5">
        <w:rPr>
          <w:rFonts w:asciiTheme="minorHAnsi" w:hAnsiTheme="minorHAnsi" w:cstheme="minorHAnsi"/>
          <w:b/>
          <w:sz w:val="24"/>
        </w:rPr>
        <w:t>Apêndice</w:t>
      </w:r>
      <w:r w:rsidR="00321560" w:rsidRPr="00CC34F5">
        <w:rPr>
          <w:rFonts w:asciiTheme="minorHAnsi" w:hAnsiTheme="minorHAnsi" w:cstheme="minorHAnsi"/>
          <w:b/>
          <w:sz w:val="24"/>
        </w:rPr>
        <w:t>s</w:t>
      </w:r>
      <w:r w:rsidR="00E634F3" w:rsidRPr="00CC34F5">
        <w:rPr>
          <w:rFonts w:asciiTheme="minorHAnsi" w:hAnsiTheme="minorHAnsi" w:cstheme="minorHAnsi"/>
          <w:b/>
          <w:sz w:val="24"/>
        </w:rPr>
        <w:t xml:space="preserve"> X</w:t>
      </w:r>
      <w:r w:rsidR="00321560" w:rsidRPr="00CC34F5">
        <w:rPr>
          <w:rFonts w:asciiTheme="minorHAnsi" w:hAnsiTheme="minorHAnsi" w:cstheme="minorHAnsi"/>
          <w:b/>
          <w:sz w:val="24"/>
        </w:rPr>
        <w:t xml:space="preserve">V e </w:t>
      </w:r>
      <w:r w:rsidR="00E634F3" w:rsidRPr="00CC34F5">
        <w:rPr>
          <w:rFonts w:asciiTheme="minorHAnsi" w:hAnsiTheme="minorHAnsi" w:cstheme="minorHAnsi"/>
          <w:b/>
          <w:sz w:val="24"/>
        </w:rPr>
        <w:t>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E634F3" w:rsidRPr="00CC34F5">
        <w:rPr>
          <w:rFonts w:asciiTheme="minorHAnsi" w:hAnsiTheme="minorHAnsi" w:cstheme="minorHAnsi"/>
          <w:b/>
          <w:sz w:val="24"/>
        </w:rPr>
        <w:t xml:space="preserve"> </w:t>
      </w:r>
      <w:r w:rsidR="00E634F3" w:rsidRPr="00CC34F5">
        <w:rPr>
          <w:rFonts w:asciiTheme="minorHAnsi" w:hAnsiTheme="minorHAnsi" w:cstheme="minorHAnsi"/>
          <w:sz w:val="24"/>
        </w:rPr>
        <w:t>devem ser reconciliados com a contabilidade de custo e financeira da empresa.</w:t>
      </w:r>
      <w:r w:rsidRPr="00CC34F5">
        <w:rPr>
          <w:rFonts w:asciiTheme="minorHAnsi" w:hAnsiTheme="minorHAnsi" w:cstheme="minorHAnsi"/>
          <w:sz w:val="24"/>
        </w:rPr>
        <w:t xml:space="preserve"> </w:t>
      </w:r>
    </w:p>
    <w:p w14:paraId="3CE5E2DA" w14:textId="77777777" w:rsidR="003D41E9" w:rsidRPr="00CC34F5" w:rsidRDefault="003D41E9" w:rsidP="003D41E9">
      <w:pPr>
        <w:jc w:val="both"/>
        <w:rPr>
          <w:rFonts w:asciiTheme="minorHAnsi" w:hAnsiTheme="minorHAnsi" w:cstheme="minorHAnsi"/>
          <w:sz w:val="24"/>
        </w:rPr>
      </w:pPr>
    </w:p>
    <w:p w14:paraId="5A3C9E49" w14:textId="77777777" w:rsidR="00367671" w:rsidRPr="00CC34F5" w:rsidRDefault="00367671" w:rsidP="00F034E7">
      <w:pPr>
        <w:jc w:val="center"/>
        <w:rPr>
          <w:rFonts w:asciiTheme="minorHAnsi" w:hAnsiTheme="minorHAnsi" w:cstheme="minorHAnsi"/>
          <w:b/>
          <w:sz w:val="24"/>
        </w:rPr>
      </w:pPr>
    </w:p>
    <w:p w14:paraId="62912F3C" w14:textId="77777777" w:rsidR="00C44E35" w:rsidRPr="00CC34F5" w:rsidRDefault="00104209" w:rsidP="00C44E35">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b w:val="0"/>
          <w:szCs w:val="24"/>
        </w:rPr>
        <w:br w:type="page"/>
      </w:r>
      <w:r w:rsidR="00C44E35" w:rsidRPr="00CC34F5">
        <w:rPr>
          <w:rFonts w:asciiTheme="minorHAnsi" w:hAnsiTheme="minorHAnsi" w:cstheme="minorHAnsi"/>
        </w:rPr>
        <w:lastRenderedPageBreak/>
        <w:t xml:space="preserve">SEÇÃO </w:t>
      </w:r>
      <w:r w:rsidR="00AF16AD" w:rsidRPr="00CC34F5">
        <w:rPr>
          <w:rFonts w:asciiTheme="minorHAnsi" w:hAnsiTheme="minorHAnsi" w:cstheme="minorHAnsi"/>
        </w:rPr>
        <w:t>D</w:t>
      </w:r>
      <w:r w:rsidR="00C44E35" w:rsidRPr="00CC34F5">
        <w:rPr>
          <w:rFonts w:asciiTheme="minorHAnsi" w:hAnsiTheme="minorHAnsi" w:cstheme="minorHAnsi"/>
        </w:rPr>
        <w:t xml:space="preserve"> –</w:t>
      </w:r>
      <w:r w:rsidR="00AF16AD" w:rsidRPr="00CC34F5">
        <w:rPr>
          <w:rFonts w:asciiTheme="minorHAnsi" w:hAnsiTheme="minorHAnsi" w:cstheme="minorHAnsi"/>
        </w:rPr>
        <w:t xml:space="preserve"> </w:t>
      </w:r>
      <w:r w:rsidR="00C35DEC" w:rsidRPr="00CC34F5">
        <w:rPr>
          <w:rFonts w:asciiTheme="minorHAnsi" w:hAnsiTheme="minorHAnsi" w:cstheme="minorHAnsi"/>
        </w:rPr>
        <w:t>D</w:t>
      </w:r>
      <w:r w:rsidR="00D06DB4" w:rsidRPr="00CC34F5">
        <w:rPr>
          <w:rFonts w:asciiTheme="minorHAnsi" w:hAnsiTheme="minorHAnsi" w:cstheme="minorHAnsi"/>
        </w:rPr>
        <w:t>ano</w:t>
      </w:r>
    </w:p>
    <w:p w14:paraId="76CDED08" w14:textId="77777777" w:rsidR="00C44E35" w:rsidRPr="00CC34F5" w:rsidRDefault="00C44E35" w:rsidP="00C44E35">
      <w:pPr>
        <w:jc w:val="both"/>
        <w:rPr>
          <w:rFonts w:asciiTheme="minorHAnsi" w:hAnsiTheme="minorHAnsi" w:cstheme="minorHAnsi"/>
          <w:sz w:val="24"/>
        </w:rPr>
      </w:pPr>
    </w:p>
    <w:p w14:paraId="550B3CBF" w14:textId="77777777" w:rsidR="00BD34E1" w:rsidRPr="00CC34F5" w:rsidRDefault="00C44E35"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1. </w:t>
      </w:r>
      <w:r w:rsidR="00012B0B" w:rsidRPr="00CC34F5">
        <w:rPr>
          <w:rFonts w:asciiTheme="minorHAnsi" w:hAnsiTheme="minorHAnsi" w:cstheme="minorHAnsi"/>
          <w:bCs/>
          <w:sz w:val="24"/>
        </w:rPr>
        <w:tab/>
      </w:r>
      <w:r w:rsidR="00BD34E1" w:rsidRPr="00CC34F5">
        <w:rPr>
          <w:rFonts w:asciiTheme="minorHAnsi" w:hAnsiTheme="minorHAnsi" w:cstheme="minorHAnsi"/>
          <w:bCs/>
          <w:sz w:val="24"/>
        </w:rPr>
        <w:t>Dano à empresa</w:t>
      </w:r>
    </w:p>
    <w:p w14:paraId="2B265A82" w14:textId="77777777" w:rsidR="00BD34E1" w:rsidRPr="00CC34F5" w:rsidRDefault="00BD34E1" w:rsidP="00C44E35">
      <w:pPr>
        <w:tabs>
          <w:tab w:val="left" w:pos="720"/>
        </w:tabs>
        <w:jc w:val="both"/>
        <w:rPr>
          <w:rFonts w:asciiTheme="minorHAnsi" w:hAnsiTheme="minorHAnsi" w:cstheme="minorHAnsi"/>
          <w:bCs/>
          <w:sz w:val="24"/>
        </w:rPr>
      </w:pPr>
    </w:p>
    <w:p w14:paraId="796AEF03" w14:textId="77777777" w:rsidR="00BD34E1" w:rsidRPr="00CC34F5" w:rsidRDefault="00BD34E1" w:rsidP="00BD34E1">
      <w:pPr>
        <w:numPr>
          <w:ilvl w:val="1"/>
          <w:numId w:val="36"/>
        </w:num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1660325D" w14:textId="77777777" w:rsidR="00BD34E1" w:rsidRPr="00CC34F5" w:rsidRDefault="00BD34E1" w:rsidP="00BD34E1">
      <w:pPr>
        <w:tabs>
          <w:tab w:val="left" w:pos="720"/>
        </w:tabs>
        <w:ind w:left="720"/>
        <w:jc w:val="both"/>
        <w:rPr>
          <w:rFonts w:asciiTheme="minorHAnsi" w:hAnsiTheme="minorHAnsi" w:cstheme="minorHAnsi"/>
          <w:bCs/>
          <w:sz w:val="24"/>
        </w:rPr>
      </w:pPr>
    </w:p>
    <w:p w14:paraId="0378DF66" w14:textId="77777777" w:rsidR="00BD34E1" w:rsidRPr="00CC34F5" w:rsidRDefault="00BD34E1" w:rsidP="00C44E35">
      <w:pPr>
        <w:tabs>
          <w:tab w:val="left" w:pos="720"/>
        </w:tabs>
        <w:jc w:val="both"/>
        <w:rPr>
          <w:rFonts w:asciiTheme="minorHAnsi" w:hAnsiTheme="minorHAnsi" w:cstheme="minorHAnsi"/>
          <w:bCs/>
          <w:sz w:val="24"/>
        </w:rPr>
      </w:pPr>
    </w:p>
    <w:p w14:paraId="4F1EF5B7" w14:textId="77777777" w:rsidR="00C44E35" w:rsidRPr="00CC34F5" w:rsidRDefault="00BD34E1"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2. </w:t>
      </w:r>
      <w:r w:rsidRPr="00CC34F5">
        <w:rPr>
          <w:rFonts w:asciiTheme="minorHAnsi" w:hAnsiTheme="minorHAnsi" w:cstheme="minorHAnsi"/>
          <w:bCs/>
          <w:sz w:val="24"/>
        </w:rPr>
        <w:tab/>
      </w:r>
      <w:r w:rsidR="00C44E35" w:rsidRPr="00CC34F5">
        <w:rPr>
          <w:rFonts w:asciiTheme="minorHAnsi" w:hAnsiTheme="minorHAnsi" w:cstheme="minorHAnsi"/>
          <w:bCs/>
          <w:sz w:val="24"/>
        </w:rPr>
        <w:t xml:space="preserve">Outros </w:t>
      </w:r>
      <w:r w:rsidR="004F77A7" w:rsidRPr="00CC34F5">
        <w:rPr>
          <w:rFonts w:asciiTheme="minorHAnsi" w:hAnsiTheme="minorHAnsi" w:cstheme="minorHAnsi"/>
          <w:bCs/>
          <w:sz w:val="24"/>
        </w:rPr>
        <w:t>fatores</w:t>
      </w:r>
      <w:r w:rsidR="00C44E35" w:rsidRPr="00CC34F5">
        <w:rPr>
          <w:rFonts w:asciiTheme="minorHAnsi" w:hAnsiTheme="minorHAnsi" w:cstheme="minorHAnsi"/>
          <w:bCs/>
          <w:sz w:val="24"/>
        </w:rPr>
        <w:t xml:space="preserve"> de dano</w:t>
      </w:r>
    </w:p>
    <w:p w14:paraId="71C54704" w14:textId="77777777" w:rsidR="00012B0B" w:rsidRPr="00CC34F5" w:rsidRDefault="00012B0B" w:rsidP="00012B0B">
      <w:pPr>
        <w:jc w:val="both"/>
        <w:rPr>
          <w:rFonts w:asciiTheme="minorHAnsi" w:hAnsiTheme="minorHAnsi" w:cstheme="minorHAnsi"/>
          <w:sz w:val="24"/>
        </w:rPr>
      </w:pPr>
    </w:p>
    <w:p w14:paraId="384266FB" w14:textId="474C440D" w:rsidR="00BD34E1" w:rsidRPr="00CC34F5" w:rsidRDefault="00BD34E1" w:rsidP="00BD34E1">
      <w:pPr>
        <w:jc w:val="both"/>
        <w:rPr>
          <w:rFonts w:asciiTheme="minorHAnsi" w:hAnsiTheme="minorHAnsi" w:cstheme="minorHAnsi"/>
          <w:sz w:val="24"/>
          <w:szCs w:val="24"/>
        </w:rPr>
      </w:pPr>
      <w:r w:rsidRPr="00CC34F5">
        <w:rPr>
          <w:rFonts w:asciiTheme="minorHAnsi" w:hAnsiTheme="minorHAnsi" w:cstheme="minorHAnsi"/>
          <w:sz w:val="24"/>
        </w:rPr>
        <w:t xml:space="preserve">2.1 </w:t>
      </w:r>
      <w:r w:rsidRPr="00CC34F5">
        <w:rPr>
          <w:rFonts w:asciiTheme="minorHAnsi" w:hAnsiTheme="minorHAnsi" w:cstheme="minorHAnsi"/>
          <w:sz w:val="24"/>
        </w:rPr>
        <w:tab/>
        <w:t>In</w:t>
      </w:r>
      <w:r w:rsidRPr="00CC34F5">
        <w:rPr>
          <w:rFonts w:asciiTheme="minorHAnsi" w:hAnsiTheme="minorHAnsi" w:cstheme="minorHAnsi"/>
          <w:sz w:val="24"/>
          <w:szCs w:val="24"/>
        </w:rPr>
        <w:t>formar se, durante o período de</w:t>
      </w:r>
      <w:r w:rsidR="0099254A">
        <w:rPr>
          <w:rFonts w:asciiTheme="minorHAnsi" w:hAnsiTheme="minorHAnsi" w:cstheme="minorHAnsi"/>
          <w:sz w:val="24"/>
          <w:szCs w:val="24"/>
        </w:rPr>
        <w:t xml:space="preserve"> </w:t>
      </w:r>
      <w:proofErr w:type="gramStart"/>
      <w:r w:rsidR="0099254A" w:rsidRPr="00A62ACA">
        <w:rPr>
          <w:rFonts w:asciiTheme="minorHAnsi" w:hAnsiTheme="minorHAnsi" w:cstheme="minorHAnsi"/>
          <w:sz w:val="24"/>
          <w:szCs w:val="24"/>
        </w:rPr>
        <w:t>Julho</w:t>
      </w:r>
      <w:proofErr w:type="gramEnd"/>
      <w:r w:rsidR="0099254A" w:rsidRPr="00A62ACA">
        <w:rPr>
          <w:rFonts w:asciiTheme="minorHAnsi" w:hAnsiTheme="minorHAnsi" w:cstheme="minorHAnsi"/>
          <w:sz w:val="24"/>
          <w:szCs w:val="24"/>
        </w:rPr>
        <w:t xml:space="preserve"> de 2018 a junho de 2023</w:t>
      </w:r>
      <w:r w:rsidR="0099254A">
        <w:rPr>
          <w:rFonts w:asciiTheme="minorHAnsi" w:hAnsiTheme="minorHAnsi" w:cstheme="minorHAnsi"/>
          <w:sz w:val="24"/>
          <w:szCs w:val="24"/>
        </w:rPr>
        <w:t>,</w:t>
      </w:r>
      <w:r w:rsidRPr="00CC34F5">
        <w:rPr>
          <w:rFonts w:asciiTheme="minorHAnsi" w:hAnsiTheme="minorHAnsi" w:cstheme="minorHAnsi"/>
          <w:sz w:val="24"/>
          <w:szCs w:val="24"/>
        </w:rPr>
        <w:t xml:space="preserve"> houve mudanças no padrão de consumo no mercado brasileiro do produto importado.</w:t>
      </w:r>
    </w:p>
    <w:p w14:paraId="66756ED8" w14:textId="77777777" w:rsidR="00BD34E1" w:rsidRPr="00CC34F5" w:rsidRDefault="00BD34E1" w:rsidP="00BD34E1">
      <w:pPr>
        <w:jc w:val="both"/>
        <w:rPr>
          <w:rFonts w:asciiTheme="minorHAnsi" w:hAnsiTheme="minorHAnsi" w:cstheme="minorHAnsi"/>
          <w:sz w:val="24"/>
          <w:szCs w:val="24"/>
        </w:rPr>
      </w:pPr>
    </w:p>
    <w:p w14:paraId="422A2F22" w14:textId="77777777" w:rsidR="00D80BF8" w:rsidRPr="00CC34F5" w:rsidRDefault="00BD34E1"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2</w:t>
      </w:r>
      <w:r w:rsidRPr="00CC34F5">
        <w:rPr>
          <w:rFonts w:asciiTheme="minorHAnsi" w:hAnsiTheme="minorHAnsi" w:cstheme="minorHAnsi"/>
          <w:sz w:val="24"/>
          <w:szCs w:val="24"/>
        </w:rPr>
        <w:tab/>
      </w:r>
      <w:r w:rsidR="00D80BF8" w:rsidRPr="00CC34F5">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675EFCF2" w14:textId="77777777" w:rsidR="00D80BF8" w:rsidRPr="00CC34F5" w:rsidRDefault="00D80BF8" w:rsidP="00D80BF8">
      <w:pPr>
        <w:jc w:val="both"/>
        <w:rPr>
          <w:rFonts w:asciiTheme="minorHAnsi" w:hAnsiTheme="minorHAnsi" w:cstheme="minorHAnsi"/>
          <w:sz w:val="24"/>
          <w:szCs w:val="24"/>
        </w:rPr>
      </w:pPr>
    </w:p>
    <w:p w14:paraId="421AC8B3" w14:textId="77777777" w:rsidR="00D80BF8" w:rsidRPr="00CC34F5" w:rsidRDefault="00D80BF8"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3</w:t>
      </w:r>
      <w:r w:rsidRPr="00CC34F5">
        <w:rPr>
          <w:rFonts w:asciiTheme="minorHAnsi" w:hAnsiTheme="minorHAnsi" w:cstheme="minorHAnsi"/>
          <w:sz w:val="24"/>
          <w:szCs w:val="24"/>
        </w:rPr>
        <w:t xml:space="preserve"> </w:t>
      </w:r>
      <w:r w:rsidRPr="00CC34F5">
        <w:rPr>
          <w:rFonts w:asciiTheme="minorHAnsi" w:hAnsiTheme="minorHAnsi" w:cstheme="minorHAnsi"/>
          <w:sz w:val="24"/>
          <w:szCs w:val="24"/>
        </w:rPr>
        <w:tab/>
        <w:t>Indicar quaisquer outros fatores que possam estar causando o dano, tais como:</w:t>
      </w:r>
    </w:p>
    <w:p w14:paraId="18924D60" w14:textId="77777777" w:rsidR="00D80BF8" w:rsidRPr="00CC34F5" w:rsidRDefault="00D80BF8" w:rsidP="00D80BF8">
      <w:pPr>
        <w:jc w:val="both"/>
        <w:rPr>
          <w:rFonts w:asciiTheme="minorHAnsi" w:hAnsiTheme="minorHAnsi" w:cstheme="minorHAnsi"/>
          <w:sz w:val="24"/>
          <w:szCs w:val="24"/>
        </w:rPr>
      </w:pPr>
    </w:p>
    <w:p w14:paraId="3FAF2741"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 - o volume e preço de importações não sujeitas ao direito antidumping; </w:t>
      </w:r>
    </w:p>
    <w:p w14:paraId="3D81B81D"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 - o impacto de eventuais processos de liberalização das importações sobre os preços domésticos; </w:t>
      </w:r>
    </w:p>
    <w:p w14:paraId="3480FFA9"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III - contração na demanda ou mudanças nos padrões de consumo; </w:t>
      </w:r>
    </w:p>
    <w:p w14:paraId="53DCC90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IV - práticas restritivas ao comércio de produtores domésticos e estrangeiros e a concorrência entre eles;</w:t>
      </w:r>
    </w:p>
    <w:p w14:paraId="58196BE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 - progresso tecnológico; </w:t>
      </w:r>
    </w:p>
    <w:p w14:paraId="624CA27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 - desempenho exportador; </w:t>
      </w:r>
    </w:p>
    <w:p w14:paraId="3102194F"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 - produtividade da indústria doméstica; </w:t>
      </w:r>
    </w:p>
    <w:p w14:paraId="3891B04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VIII - consumo cativo e importações e/ou revenda do produto importado pela indústria doméstica; e </w:t>
      </w:r>
    </w:p>
    <w:p w14:paraId="4823B588" w14:textId="77777777" w:rsidR="00896D4D" w:rsidRPr="00CC34F5" w:rsidRDefault="00D351E0" w:rsidP="00F32D9E">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IX - qualquer outro fator considerado importante.</w:t>
      </w:r>
    </w:p>
    <w:p w14:paraId="1CF80F48" w14:textId="77777777" w:rsidR="00896D4D" w:rsidRPr="00CC34F5" w:rsidRDefault="00896D4D">
      <w:pPr>
        <w:widowControl/>
        <w:rPr>
          <w:rFonts w:asciiTheme="minorHAnsi" w:eastAsia="Calibri" w:hAnsiTheme="minorHAnsi" w:cstheme="minorHAnsi"/>
          <w:snapToGrid/>
          <w:sz w:val="24"/>
          <w:szCs w:val="24"/>
          <w:lang w:eastAsia="en-US"/>
        </w:rPr>
      </w:pPr>
      <w:r w:rsidRPr="00CC34F5">
        <w:rPr>
          <w:rFonts w:asciiTheme="minorHAnsi" w:hAnsiTheme="minorHAnsi" w:cstheme="minorHAnsi"/>
          <w:sz w:val="24"/>
          <w:szCs w:val="24"/>
        </w:rPr>
        <w:br w:type="page"/>
      </w:r>
    </w:p>
    <w:p w14:paraId="736EEDB5" w14:textId="77777777" w:rsidR="00896D4D" w:rsidRPr="00CC34F5" w:rsidRDefault="00896D4D" w:rsidP="00896D4D">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rPr>
        <w:lastRenderedPageBreak/>
        <w:t>SEÇÃO E – Importações</w:t>
      </w:r>
    </w:p>
    <w:p w14:paraId="01A22D92" w14:textId="77777777" w:rsidR="00896D4D" w:rsidRPr="00CC34F5" w:rsidRDefault="00896D4D" w:rsidP="00896D4D">
      <w:pPr>
        <w:jc w:val="both"/>
        <w:rPr>
          <w:rFonts w:asciiTheme="minorHAnsi" w:hAnsiTheme="minorHAnsi" w:cstheme="minorHAnsi"/>
          <w:sz w:val="24"/>
        </w:rPr>
      </w:pPr>
    </w:p>
    <w:p w14:paraId="45BAF468" w14:textId="7A46B1BF"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Pr="00CC34F5">
        <w:rPr>
          <w:rFonts w:asciiTheme="minorHAnsi" w:hAnsiTheme="minorHAnsi" w:cstheme="minorHAnsi"/>
          <w:sz w:val="24"/>
          <w:szCs w:val="24"/>
        </w:rPr>
        <w:tab/>
      </w:r>
      <w:r w:rsidR="00A01D5C" w:rsidRPr="00CC34F5">
        <w:rPr>
          <w:rFonts w:asciiTheme="minorHAnsi" w:hAnsiTheme="minorHAnsi" w:cstheme="minorHAnsi"/>
          <w:sz w:val="24"/>
          <w:szCs w:val="24"/>
        </w:rPr>
        <w:t>Em sendo o caso, d</w:t>
      </w:r>
      <w:r w:rsidRPr="00CC34F5">
        <w:rPr>
          <w:rFonts w:asciiTheme="minorHAnsi" w:hAnsiTheme="minorHAnsi" w:cstheme="minorHAnsi"/>
          <w:sz w:val="24"/>
          <w:szCs w:val="24"/>
        </w:rPr>
        <w:t>escrever, detalhadamente, os/as</w:t>
      </w:r>
      <w:r w:rsidR="0099254A">
        <w:rPr>
          <w:rFonts w:asciiTheme="minorHAnsi" w:hAnsiTheme="minorHAnsi" w:cstheme="minorHAnsi"/>
          <w:sz w:val="24"/>
          <w:szCs w:val="24"/>
        </w:rPr>
        <w:t xml:space="preserve"> aços </w:t>
      </w:r>
      <w:proofErr w:type="spellStart"/>
      <w:r w:rsidR="0099254A">
        <w:rPr>
          <w:rFonts w:asciiTheme="minorHAnsi" w:hAnsiTheme="minorHAnsi" w:cstheme="minorHAnsi"/>
          <w:sz w:val="24"/>
          <w:szCs w:val="24"/>
        </w:rPr>
        <w:t>pré</w:t>
      </w:r>
      <w:proofErr w:type="spellEnd"/>
      <w:r w:rsidR="0099254A">
        <w:rPr>
          <w:rFonts w:asciiTheme="minorHAnsi" w:hAnsiTheme="minorHAnsi" w:cstheme="minorHAnsi"/>
          <w:sz w:val="24"/>
          <w:szCs w:val="24"/>
        </w:rPr>
        <w:t xml:space="preserve"> pintados</w:t>
      </w:r>
      <w:r w:rsidRPr="00CC34F5">
        <w:rPr>
          <w:rFonts w:asciiTheme="minorHAnsi" w:hAnsiTheme="minorHAnsi" w:cstheme="minorHAnsi"/>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w:t>
      </w:r>
      <w:r w:rsidR="0099254A">
        <w:rPr>
          <w:rFonts w:asciiTheme="minorHAnsi" w:hAnsiTheme="minorHAnsi" w:cstheme="minorHAnsi"/>
          <w:sz w:val="24"/>
          <w:szCs w:val="24"/>
        </w:rPr>
        <w:t xml:space="preserve"> aços </w:t>
      </w:r>
      <w:proofErr w:type="spellStart"/>
      <w:r w:rsidR="0099254A">
        <w:rPr>
          <w:rFonts w:asciiTheme="minorHAnsi" w:hAnsiTheme="minorHAnsi" w:cstheme="minorHAnsi"/>
          <w:sz w:val="24"/>
          <w:szCs w:val="24"/>
        </w:rPr>
        <w:t>pré</w:t>
      </w:r>
      <w:proofErr w:type="spellEnd"/>
      <w:r w:rsidR="0099254A">
        <w:rPr>
          <w:rFonts w:asciiTheme="minorHAnsi" w:hAnsiTheme="minorHAnsi" w:cstheme="minorHAnsi"/>
          <w:sz w:val="24"/>
          <w:szCs w:val="24"/>
        </w:rPr>
        <w:t xml:space="preserve"> pintados</w:t>
      </w:r>
      <w:r w:rsidRPr="00CC34F5">
        <w:rPr>
          <w:rFonts w:asciiTheme="minorHAnsi" w:hAnsiTheme="minorHAnsi" w:cstheme="minorHAnsi"/>
          <w:sz w:val="24"/>
          <w:szCs w:val="24"/>
        </w:rPr>
        <w:t>.</w:t>
      </w:r>
    </w:p>
    <w:p w14:paraId="303F26BB" w14:textId="77777777" w:rsidR="00244A00" w:rsidRPr="00CC34F5" w:rsidRDefault="00244A00" w:rsidP="00244A00">
      <w:pPr>
        <w:ind w:left="-142" w:right="-199" w:hanging="2127"/>
        <w:jc w:val="both"/>
        <w:rPr>
          <w:rFonts w:asciiTheme="minorHAnsi" w:hAnsiTheme="minorHAnsi" w:cstheme="minorHAnsi"/>
          <w:sz w:val="24"/>
          <w:szCs w:val="24"/>
        </w:rPr>
      </w:pPr>
    </w:p>
    <w:p w14:paraId="01BD96EC"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2.</w:t>
      </w:r>
      <w:r w:rsidRPr="00CC34F5">
        <w:rPr>
          <w:rFonts w:asciiTheme="minorHAnsi" w:hAnsiTheme="minorHAnsi" w:cstheme="minorHAnsi"/>
          <w:sz w:val="24"/>
          <w:szCs w:val="24"/>
        </w:rPr>
        <w:tab/>
        <w:t xml:space="preserve">Indicar se há diferença de qualidade entre o produto importado e o produzido </w:t>
      </w:r>
      <w:r w:rsidR="00844476" w:rsidRPr="00CC34F5">
        <w:rPr>
          <w:rFonts w:asciiTheme="minorHAnsi" w:hAnsiTheme="minorHAnsi" w:cstheme="minorHAnsi"/>
          <w:sz w:val="24"/>
          <w:szCs w:val="24"/>
        </w:rPr>
        <w:t xml:space="preserve">por essa </w:t>
      </w:r>
      <w:r w:rsidR="00A01D5C" w:rsidRPr="00CC34F5">
        <w:rPr>
          <w:rFonts w:asciiTheme="minorHAnsi" w:hAnsiTheme="minorHAnsi" w:cstheme="minorHAnsi"/>
          <w:sz w:val="24"/>
          <w:szCs w:val="24"/>
        </w:rPr>
        <w:t>empresa</w:t>
      </w:r>
      <w:r w:rsidRPr="00CC34F5">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1539E0B" w14:textId="77777777" w:rsidR="00244A00" w:rsidRPr="00CC34F5" w:rsidRDefault="00244A00" w:rsidP="00244A00">
      <w:pPr>
        <w:pStyle w:val="Corpodetexto"/>
        <w:ind w:left="-142" w:right="-199"/>
        <w:rPr>
          <w:rFonts w:asciiTheme="minorHAnsi" w:hAnsiTheme="minorHAnsi" w:cstheme="minorHAnsi"/>
          <w:sz w:val="24"/>
          <w:szCs w:val="24"/>
        </w:rPr>
      </w:pPr>
    </w:p>
    <w:p w14:paraId="5FE302AF"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3.</w:t>
      </w:r>
      <w:r w:rsidRPr="00CC34F5">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2EAD9A1" w14:textId="77777777" w:rsidR="00244A00" w:rsidRPr="00CC34F5" w:rsidRDefault="00244A00" w:rsidP="00244A00">
      <w:pPr>
        <w:pStyle w:val="Corpodetexto"/>
        <w:ind w:left="-142" w:right="-199"/>
        <w:rPr>
          <w:rFonts w:asciiTheme="minorHAnsi" w:hAnsiTheme="minorHAnsi" w:cstheme="minorHAnsi"/>
          <w:sz w:val="24"/>
          <w:szCs w:val="24"/>
        </w:rPr>
      </w:pPr>
    </w:p>
    <w:p w14:paraId="26ABB81A"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4.</w:t>
      </w:r>
      <w:r w:rsidRPr="00CC34F5">
        <w:rPr>
          <w:rFonts w:asciiTheme="minorHAnsi" w:hAnsiTheme="minorHAnsi" w:cstheme="minorHAnsi"/>
          <w:sz w:val="24"/>
          <w:szCs w:val="24"/>
        </w:rPr>
        <w:tab/>
        <w:t xml:space="preserve">Informar a existência de incentivos/benefícios fiscais na importação (ex.: </w:t>
      </w:r>
      <w:r w:rsidRPr="00CC34F5">
        <w:rPr>
          <w:rFonts w:asciiTheme="minorHAnsi" w:hAnsiTheme="minorHAnsi" w:cstheme="minorHAnsi"/>
          <w:i/>
          <w:sz w:val="24"/>
          <w:szCs w:val="24"/>
        </w:rPr>
        <w:t>drawback</w:t>
      </w:r>
      <w:r w:rsidRPr="00CC34F5">
        <w:rPr>
          <w:rFonts w:asciiTheme="minorHAnsi" w:hAnsiTheme="minorHAnsi" w:cstheme="minorHAnsi"/>
          <w:sz w:val="24"/>
          <w:szCs w:val="24"/>
        </w:rPr>
        <w:t xml:space="preserve"> etc.).</w:t>
      </w:r>
    </w:p>
    <w:p w14:paraId="24C28348" w14:textId="77777777" w:rsidR="00244A00" w:rsidRPr="00CC34F5" w:rsidRDefault="00244A00" w:rsidP="00244A00">
      <w:pPr>
        <w:pStyle w:val="Corpodetexto"/>
        <w:ind w:left="-142" w:right="-199"/>
        <w:rPr>
          <w:rFonts w:asciiTheme="minorHAnsi" w:hAnsiTheme="minorHAnsi" w:cstheme="minorHAnsi"/>
          <w:sz w:val="24"/>
          <w:szCs w:val="24"/>
        </w:rPr>
      </w:pPr>
    </w:p>
    <w:p w14:paraId="55331FB8" w14:textId="03D4A350"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5.</w:t>
      </w:r>
      <w:r w:rsidRPr="00CC34F5">
        <w:rPr>
          <w:rFonts w:asciiTheme="minorHAnsi" w:hAnsiTheme="minorHAnsi" w:cstheme="minorHAnsi"/>
          <w:sz w:val="24"/>
          <w:szCs w:val="24"/>
        </w:rPr>
        <w:tab/>
        <w:t xml:space="preserve">Esclarecer se essa empresa submete </w:t>
      </w:r>
      <w:proofErr w:type="gramStart"/>
      <w:r w:rsidRPr="00CC34F5">
        <w:rPr>
          <w:rFonts w:asciiTheme="minorHAnsi" w:hAnsiTheme="minorHAnsi" w:cstheme="minorHAnsi"/>
          <w:sz w:val="24"/>
          <w:szCs w:val="24"/>
        </w:rPr>
        <w:t>o</w:t>
      </w:r>
      <w:r w:rsidR="0099254A">
        <w:rPr>
          <w:rFonts w:asciiTheme="minorHAnsi" w:hAnsiTheme="minorHAnsi" w:cstheme="minorHAnsi"/>
          <w:sz w:val="24"/>
          <w:szCs w:val="24"/>
        </w:rPr>
        <w:t xml:space="preserve"> aços</w:t>
      </w:r>
      <w:proofErr w:type="gramEnd"/>
      <w:r w:rsidR="0099254A">
        <w:rPr>
          <w:rFonts w:asciiTheme="minorHAnsi" w:hAnsiTheme="minorHAnsi" w:cstheme="minorHAnsi"/>
          <w:sz w:val="24"/>
          <w:szCs w:val="24"/>
        </w:rPr>
        <w:t xml:space="preserve"> </w:t>
      </w:r>
      <w:proofErr w:type="spellStart"/>
      <w:r w:rsidR="0099254A">
        <w:rPr>
          <w:rFonts w:asciiTheme="minorHAnsi" w:hAnsiTheme="minorHAnsi" w:cstheme="minorHAnsi"/>
          <w:sz w:val="24"/>
          <w:szCs w:val="24"/>
        </w:rPr>
        <w:t>pré</w:t>
      </w:r>
      <w:proofErr w:type="spellEnd"/>
      <w:r w:rsidR="0099254A">
        <w:rPr>
          <w:rFonts w:asciiTheme="minorHAnsi" w:hAnsiTheme="minorHAnsi" w:cstheme="minorHAnsi"/>
          <w:sz w:val="24"/>
          <w:szCs w:val="24"/>
        </w:rPr>
        <w:t xml:space="preserve"> pintados</w:t>
      </w:r>
      <w:r w:rsidRPr="00CC34F5">
        <w:rPr>
          <w:rFonts w:asciiTheme="minorHAnsi" w:hAnsiTheme="minorHAnsi" w:cstheme="minorHAnsi"/>
          <w:sz w:val="24"/>
          <w:szCs w:val="24"/>
        </w:rPr>
        <w:t xml:space="preserve"> importado(a) a algum processo de transformação e/ou embalagem, descrevendo sucintamente tal processo, ou se o(a) utiliza e/ou revende na forma em que foi importado(a). Informar, ainda, se o</w:t>
      </w:r>
      <w:r w:rsidR="0099254A">
        <w:rPr>
          <w:rFonts w:asciiTheme="minorHAnsi" w:hAnsiTheme="minorHAnsi" w:cstheme="minorHAnsi"/>
          <w:sz w:val="24"/>
          <w:szCs w:val="24"/>
        </w:rPr>
        <w:t xml:space="preserve"> </w:t>
      </w:r>
      <w:proofErr w:type="spellStart"/>
      <w:r w:rsidR="0099254A">
        <w:rPr>
          <w:rFonts w:asciiTheme="minorHAnsi" w:hAnsiTheme="minorHAnsi" w:cstheme="minorHAnsi"/>
          <w:sz w:val="24"/>
          <w:szCs w:val="24"/>
        </w:rPr>
        <w:t>pré</w:t>
      </w:r>
      <w:proofErr w:type="spellEnd"/>
      <w:r w:rsidR="0099254A">
        <w:rPr>
          <w:rFonts w:asciiTheme="minorHAnsi" w:hAnsiTheme="minorHAnsi" w:cstheme="minorHAnsi"/>
          <w:sz w:val="24"/>
          <w:szCs w:val="24"/>
        </w:rPr>
        <w:t xml:space="preserve"> pintados</w:t>
      </w:r>
      <w:r w:rsidRPr="00CC34F5">
        <w:rPr>
          <w:rFonts w:asciiTheme="minorHAnsi" w:hAnsiTheme="minorHAnsi" w:cstheme="minorHAnsi"/>
          <w:sz w:val="24"/>
          <w:szCs w:val="24"/>
        </w:rPr>
        <w:t xml:space="preserve"> importado(a) é posteriormente exportado(a) ou vendido(a) no mercado interno.</w:t>
      </w:r>
    </w:p>
    <w:p w14:paraId="2554C963" w14:textId="77777777" w:rsidR="00244A00" w:rsidRPr="00CC34F5" w:rsidRDefault="00244A00" w:rsidP="00244A00">
      <w:pPr>
        <w:ind w:left="-142" w:right="-199"/>
        <w:jc w:val="both"/>
        <w:rPr>
          <w:rFonts w:asciiTheme="minorHAnsi" w:hAnsiTheme="minorHAnsi" w:cstheme="minorHAnsi"/>
          <w:sz w:val="24"/>
          <w:szCs w:val="24"/>
        </w:rPr>
      </w:pPr>
    </w:p>
    <w:p w14:paraId="40BE91E3" w14:textId="44DC0A4B"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6.</w:t>
      </w:r>
      <w:r w:rsidRPr="00CC34F5">
        <w:rPr>
          <w:rFonts w:asciiTheme="minorHAnsi" w:hAnsiTheme="minorHAnsi" w:cstheme="minorHAnsi"/>
          <w:sz w:val="24"/>
          <w:szCs w:val="24"/>
        </w:rPr>
        <w:tab/>
        <w:t>Caso essa empresa revenda o/a</w:t>
      </w:r>
      <w:r w:rsidR="0099254A">
        <w:rPr>
          <w:rFonts w:asciiTheme="minorHAnsi" w:hAnsiTheme="minorHAnsi" w:cstheme="minorHAnsi"/>
          <w:sz w:val="24"/>
          <w:szCs w:val="24"/>
        </w:rPr>
        <w:t xml:space="preserve"> </w:t>
      </w:r>
      <w:proofErr w:type="spellStart"/>
      <w:r w:rsidR="0099254A">
        <w:rPr>
          <w:rFonts w:asciiTheme="minorHAnsi" w:hAnsiTheme="minorHAnsi" w:cstheme="minorHAnsi"/>
          <w:sz w:val="24"/>
          <w:szCs w:val="24"/>
        </w:rPr>
        <w:t>pré</w:t>
      </w:r>
      <w:proofErr w:type="spellEnd"/>
      <w:r w:rsidR="0099254A">
        <w:rPr>
          <w:rFonts w:asciiTheme="minorHAnsi" w:hAnsiTheme="minorHAnsi" w:cstheme="minorHAnsi"/>
          <w:sz w:val="24"/>
          <w:szCs w:val="24"/>
        </w:rPr>
        <w:t xml:space="preserve"> pintados </w:t>
      </w:r>
      <w:r w:rsidRPr="00CC34F5">
        <w:rPr>
          <w:rFonts w:asciiTheme="minorHAnsi" w:hAnsiTheme="minorHAnsi" w:cstheme="minorHAnsi"/>
          <w:sz w:val="24"/>
          <w:szCs w:val="24"/>
        </w:rPr>
        <w:t>importado(a), informar quais são os tipos/categorias de clientes/segmentos de mercado, bem como a participação de cada tipo/categoria no total de vendas. Informar também os canais de distribuição para cada tipo/categoria de cliente/segmento de mercado.</w:t>
      </w:r>
    </w:p>
    <w:p w14:paraId="69EF90C5" w14:textId="77777777" w:rsidR="00244A00" w:rsidRPr="00CC34F5" w:rsidRDefault="00244A00" w:rsidP="00244A00">
      <w:pPr>
        <w:ind w:left="-142" w:right="-199"/>
        <w:jc w:val="both"/>
        <w:rPr>
          <w:rFonts w:asciiTheme="minorHAnsi" w:hAnsiTheme="minorHAnsi" w:cstheme="minorHAnsi"/>
          <w:sz w:val="24"/>
          <w:szCs w:val="24"/>
        </w:rPr>
      </w:pPr>
    </w:p>
    <w:p w14:paraId="2691D792" w14:textId="66F8F34B" w:rsidR="00244A00" w:rsidRPr="00CC34F5" w:rsidRDefault="00244A00" w:rsidP="00244A00">
      <w:pPr>
        <w:pStyle w:val="Corpodetexto"/>
        <w:tabs>
          <w:tab w:val="left" w:pos="709"/>
        </w:tabs>
        <w:ind w:left="-142" w:right="-199"/>
        <w:rPr>
          <w:rFonts w:asciiTheme="minorHAnsi" w:hAnsiTheme="minorHAnsi" w:cstheme="minorHAnsi"/>
          <w:sz w:val="24"/>
          <w:szCs w:val="24"/>
        </w:rPr>
      </w:pPr>
      <w:r w:rsidRPr="00CC34F5">
        <w:rPr>
          <w:rFonts w:asciiTheme="minorHAnsi" w:hAnsiTheme="minorHAnsi" w:cstheme="minorHAnsi"/>
          <w:sz w:val="24"/>
          <w:szCs w:val="24"/>
        </w:rPr>
        <w:t>7.</w:t>
      </w:r>
      <w:r w:rsidRPr="00CC34F5">
        <w:rPr>
          <w:rFonts w:asciiTheme="minorHAnsi" w:hAnsiTheme="minorHAnsi" w:cstheme="minorHAnsi"/>
          <w:sz w:val="24"/>
          <w:szCs w:val="24"/>
        </w:rPr>
        <w:tab/>
        <w:t>Esclarecer a política comercial na aquisição de</w:t>
      </w:r>
      <w:r w:rsidR="0099254A">
        <w:rPr>
          <w:rFonts w:asciiTheme="minorHAnsi" w:hAnsiTheme="minorHAnsi" w:cstheme="minorHAnsi"/>
          <w:sz w:val="24"/>
          <w:szCs w:val="24"/>
        </w:rPr>
        <w:t xml:space="preserve"> </w:t>
      </w:r>
      <w:proofErr w:type="spellStart"/>
      <w:r w:rsidR="0099254A">
        <w:rPr>
          <w:rFonts w:asciiTheme="minorHAnsi" w:hAnsiTheme="minorHAnsi" w:cstheme="minorHAnsi"/>
          <w:sz w:val="24"/>
          <w:szCs w:val="24"/>
        </w:rPr>
        <w:t>pré</w:t>
      </w:r>
      <w:proofErr w:type="spellEnd"/>
      <w:r w:rsidR="0099254A">
        <w:rPr>
          <w:rFonts w:asciiTheme="minorHAnsi" w:hAnsiTheme="minorHAnsi" w:cstheme="minorHAnsi"/>
          <w:sz w:val="24"/>
          <w:szCs w:val="24"/>
        </w:rPr>
        <w:t xml:space="preserve"> pintados</w:t>
      </w:r>
      <w:r w:rsidRPr="00CC34F5">
        <w:rPr>
          <w:rFonts w:asciiTheme="minorHAnsi" w:hAnsiTheme="minorHAnsi" w:cstheme="minorHAnsi"/>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CC34F5">
        <w:rPr>
          <w:rFonts w:asciiTheme="minorHAnsi" w:hAnsiTheme="minorHAnsi" w:cstheme="minorHAnsi"/>
          <w:sz w:val="24"/>
          <w:szCs w:val="24"/>
        </w:rPr>
        <w:t>anual, etc.</w:t>
      </w:r>
      <w:proofErr w:type="gramEnd"/>
    </w:p>
    <w:p w14:paraId="4407B522" w14:textId="77777777" w:rsidR="00244A00" w:rsidRPr="00CC34F5" w:rsidRDefault="00244A00" w:rsidP="00244A00">
      <w:pPr>
        <w:ind w:left="-142" w:right="-199"/>
        <w:jc w:val="both"/>
        <w:rPr>
          <w:rFonts w:asciiTheme="minorHAnsi" w:hAnsiTheme="minorHAnsi" w:cstheme="minorHAnsi"/>
          <w:sz w:val="24"/>
          <w:szCs w:val="24"/>
        </w:rPr>
      </w:pPr>
    </w:p>
    <w:p w14:paraId="76BCC2EC"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8.</w:t>
      </w:r>
      <w:r w:rsidRPr="00CC34F5">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28ED550" w14:textId="77777777" w:rsidR="00244A00" w:rsidRPr="00CC34F5" w:rsidRDefault="00244A00" w:rsidP="00244A00">
      <w:pPr>
        <w:ind w:left="-142" w:right="-199"/>
        <w:jc w:val="both"/>
        <w:rPr>
          <w:rFonts w:asciiTheme="minorHAnsi" w:hAnsiTheme="minorHAnsi" w:cstheme="minorHAnsi"/>
          <w:sz w:val="24"/>
          <w:szCs w:val="24"/>
        </w:rPr>
      </w:pPr>
    </w:p>
    <w:p w14:paraId="7C9A4862"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5D7CE23" w14:textId="77777777" w:rsidR="00244A00" w:rsidRPr="00CC34F5" w:rsidRDefault="00244A00" w:rsidP="00244A00">
      <w:pPr>
        <w:ind w:left="-142" w:right="-199"/>
        <w:jc w:val="both"/>
        <w:rPr>
          <w:rFonts w:asciiTheme="minorHAnsi" w:hAnsiTheme="minorHAnsi" w:cstheme="minorHAnsi"/>
          <w:sz w:val="24"/>
          <w:szCs w:val="24"/>
        </w:rPr>
      </w:pPr>
    </w:p>
    <w:p w14:paraId="030BFC58"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10.</w:t>
      </w:r>
      <w:r w:rsidRPr="00CC34F5">
        <w:rPr>
          <w:rFonts w:asciiTheme="minorHAnsi" w:hAnsiTheme="minorHAnsi" w:cstheme="minorHAnsi"/>
          <w:sz w:val="24"/>
          <w:szCs w:val="24"/>
        </w:rPr>
        <w:tab/>
        <w:t>Informar a localização dos centros de estocagem do produto, bem como a distância média em relação aos principais clientes de sua empresa.</w:t>
      </w:r>
    </w:p>
    <w:p w14:paraId="7DDC7775" w14:textId="77777777" w:rsidR="00244A00" w:rsidRPr="00CC34F5" w:rsidRDefault="00244A00" w:rsidP="00244A00">
      <w:pPr>
        <w:ind w:left="-142" w:right="-199"/>
        <w:jc w:val="both"/>
        <w:rPr>
          <w:rFonts w:asciiTheme="minorHAnsi" w:hAnsiTheme="minorHAnsi" w:cstheme="minorHAnsi"/>
          <w:sz w:val="24"/>
          <w:szCs w:val="24"/>
        </w:rPr>
      </w:pPr>
    </w:p>
    <w:p w14:paraId="0DDFCC41" w14:textId="6FA1291B" w:rsidR="00244A00" w:rsidRPr="00CC34F5" w:rsidRDefault="00244A00" w:rsidP="00A01D5C">
      <w:pPr>
        <w:ind w:left="-142" w:right="-199"/>
        <w:jc w:val="both"/>
        <w:rPr>
          <w:rFonts w:asciiTheme="minorHAnsi" w:hAnsiTheme="minorHAnsi" w:cstheme="minorHAnsi"/>
          <w:b/>
          <w:sz w:val="24"/>
          <w:szCs w:val="24"/>
        </w:rPr>
      </w:pPr>
      <w:r w:rsidRPr="00CC34F5">
        <w:rPr>
          <w:rFonts w:asciiTheme="minorHAnsi" w:hAnsiTheme="minorHAnsi" w:cstheme="minorHAnsi"/>
          <w:sz w:val="24"/>
          <w:szCs w:val="24"/>
        </w:rPr>
        <w:t>11.</w:t>
      </w:r>
      <w:r w:rsidRPr="00CC34F5">
        <w:rPr>
          <w:rFonts w:asciiTheme="minorHAnsi" w:hAnsiTheme="minorHAnsi" w:cstheme="minorHAnsi"/>
          <w:sz w:val="24"/>
          <w:szCs w:val="24"/>
        </w:rPr>
        <w:tab/>
        <w:t xml:space="preserve">Preencher o </w:t>
      </w:r>
      <w:r w:rsidRPr="00CC34F5">
        <w:rPr>
          <w:rFonts w:asciiTheme="minorHAnsi" w:hAnsiTheme="minorHAnsi" w:cstheme="minorHAnsi"/>
          <w:b/>
          <w:bCs/>
          <w:sz w:val="24"/>
          <w:szCs w:val="24"/>
        </w:rPr>
        <w:t xml:space="preserve">Apêndice </w:t>
      </w:r>
      <w:r w:rsidR="00372DFA" w:rsidRPr="00CC34F5">
        <w:rPr>
          <w:rFonts w:asciiTheme="minorHAnsi" w:hAnsiTheme="minorHAnsi" w:cstheme="minorHAnsi"/>
          <w:b/>
          <w:bCs/>
          <w:sz w:val="24"/>
          <w:szCs w:val="24"/>
        </w:rPr>
        <w:t>XV</w:t>
      </w:r>
      <w:r w:rsidR="0006596D" w:rsidRPr="00CC34F5">
        <w:rPr>
          <w:rFonts w:asciiTheme="minorHAnsi" w:hAnsiTheme="minorHAnsi" w:cstheme="minorHAnsi"/>
          <w:b/>
          <w:bCs/>
          <w:sz w:val="24"/>
          <w:szCs w:val="24"/>
        </w:rPr>
        <w:t>I</w:t>
      </w:r>
      <w:r w:rsidRPr="00CC34F5">
        <w:rPr>
          <w:rFonts w:asciiTheme="minorHAnsi" w:hAnsiTheme="minorHAnsi" w:cstheme="minorHAnsi"/>
          <w:b/>
          <w:bCs/>
          <w:sz w:val="24"/>
          <w:szCs w:val="24"/>
        </w:rPr>
        <w:t>I</w:t>
      </w:r>
      <w:r w:rsidRPr="00CC34F5">
        <w:rPr>
          <w:rFonts w:asciiTheme="minorHAnsi" w:hAnsiTheme="minorHAnsi" w:cstheme="minorHAnsi"/>
          <w:sz w:val="24"/>
          <w:szCs w:val="24"/>
        </w:rPr>
        <w:t xml:space="preserve">, no caso de esta empresa ter desembaraçado importações, </w:t>
      </w:r>
      <w:r w:rsidRPr="00CC34F5">
        <w:rPr>
          <w:rFonts w:asciiTheme="minorHAnsi" w:hAnsiTheme="minorHAnsi" w:cstheme="minorHAnsi"/>
          <w:b/>
          <w:sz w:val="24"/>
          <w:szCs w:val="24"/>
        </w:rPr>
        <w:t>de</w:t>
      </w:r>
      <w:r w:rsidR="0099254A">
        <w:rPr>
          <w:rFonts w:asciiTheme="minorHAnsi" w:hAnsiTheme="minorHAnsi" w:cstheme="minorHAnsi"/>
          <w:b/>
          <w:sz w:val="24"/>
          <w:szCs w:val="24"/>
        </w:rPr>
        <w:t xml:space="preserve"> </w:t>
      </w:r>
      <w:bookmarkStart w:id="26" w:name="_Hlk161329257"/>
      <w:proofErr w:type="gramStart"/>
      <w:r w:rsidR="0099254A" w:rsidRPr="0099254A">
        <w:rPr>
          <w:rFonts w:asciiTheme="minorHAnsi" w:hAnsiTheme="minorHAnsi" w:cstheme="minorHAnsi"/>
          <w:b/>
          <w:bCs/>
          <w:sz w:val="24"/>
          <w:szCs w:val="24"/>
        </w:rPr>
        <w:t>Julho</w:t>
      </w:r>
      <w:proofErr w:type="gramEnd"/>
      <w:r w:rsidR="0099254A" w:rsidRPr="0099254A">
        <w:rPr>
          <w:rFonts w:asciiTheme="minorHAnsi" w:hAnsiTheme="minorHAnsi" w:cstheme="minorHAnsi"/>
          <w:b/>
          <w:bCs/>
          <w:sz w:val="24"/>
          <w:szCs w:val="24"/>
        </w:rPr>
        <w:t xml:space="preserve"> de 20</w:t>
      </w:r>
      <w:r w:rsidR="0099254A">
        <w:rPr>
          <w:rFonts w:asciiTheme="minorHAnsi" w:hAnsiTheme="minorHAnsi" w:cstheme="minorHAnsi"/>
          <w:b/>
          <w:bCs/>
          <w:sz w:val="24"/>
          <w:szCs w:val="24"/>
        </w:rPr>
        <w:t>22</w:t>
      </w:r>
      <w:r w:rsidR="0099254A" w:rsidRPr="0099254A">
        <w:rPr>
          <w:rFonts w:asciiTheme="minorHAnsi" w:hAnsiTheme="minorHAnsi" w:cstheme="minorHAnsi"/>
          <w:b/>
          <w:bCs/>
          <w:sz w:val="24"/>
          <w:szCs w:val="24"/>
        </w:rPr>
        <w:t xml:space="preserve"> a junho de 2023</w:t>
      </w:r>
      <w:bookmarkEnd w:id="26"/>
      <w:r w:rsidRPr="00CC34F5">
        <w:rPr>
          <w:rFonts w:asciiTheme="minorHAnsi" w:hAnsiTheme="minorHAnsi" w:cstheme="minorHAnsi"/>
          <w:b/>
          <w:sz w:val="24"/>
          <w:szCs w:val="24"/>
        </w:rPr>
        <w:t>,</w:t>
      </w:r>
      <w:r w:rsidRPr="00CC34F5">
        <w:rPr>
          <w:rFonts w:asciiTheme="minorHAnsi" w:hAnsiTheme="minorHAnsi" w:cstheme="minorHAnsi"/>
          <w:sz w:val="24"/>
          <w:szCs w:val="24"/>
        </w:rPr>
        <w:t xml:space="preserve"> de</w:t>
      </w:r>
      <w:r w:rsidR="0099254A">
        <w:rPr>
          <w:rFonts w:asciiTheme="minorHAnsi" w:hAnsiTheme="minorHAnsi" w:cstheme="minorHAnsi"/>
          <w:sz w:val="24"/>
          <w:szCs w:val="24"/>
        </w:rPr>
        <w:t xml:space="preserve"> aços </w:t>
      </w:r>
      <w:proofErr w:type="spellStart"/>
      <w:r w:rsidR="0099254A">
        <w:rPr>
          <w:rFonts w:asciiTheme="minorHAnsi" w:hAnsiTheme="minorHAnsi" w:cstheme="minorHAnsi"/>
          <w:sz w:val="24"/>
          <w:szCs w:val="24"/>
        </w:rPr>
        <w:t>pré</w:t>
      </w:r>
      <w:proofErr w:type="spellEnd"/>
      <w:r w:rsidR="0099254A">
        <w:rPr>
          <w:rFonts w:asciiTheme="minorHAnsi" w:hAnsiTheme="minorHAnsi" w:cstheme="minorHAnsi"/>
          <w:sz w:val="24"/>
          <w:szCs w:val="24"/>
        </w:rPr>
        <w:t xml:space="preserve"> pintados</w:t>
      </w:r>
      <w:r w:rsidRPr="00CC34F5">
        <w:rPr>
          <w:rFonts w:asciiTheme="minorHAnsi" w:hAnsiTheme="minorHAnsi" w:cstheme="minorHAnsi"/>
          <w:b/>
          <w:sz w:val="24"/>
          <w:szCs w:val="24"/>
        </w:rPr>
        <w:t xml:space="preserve"> objeto da investigação</w:t>
      </w:r>
      <w:r w:rsidRPr="00CC34F5">
        <w:rPr>
          <w:rFonts w:asciiTheme="minorHAnsi" w:hAnsiTheme="minorHAnsi" w:cstheme="minorHAnsi"/>
          <w:sz w:val="24"/>
          <w:szCs w:val="24"/>
        </w:rPr>
        <w:t>, comumente classificados</w:t>
      </w:r>
      <w:r w:rsidR="0099254A">
        <w:rPr>
          <w:rFonts w:asciiTheme="minorHAnsi" w:hAnsiTheme="minorHAnsi" w:cstheme="minorHAnsi"/>
          <w:sz w:val="24"/>
          <w:szCs w:val="24"/>
        </w:rPr>
        <w:t xml:space="preserve"> </w:t>
      </w:r>
      <w:r w:rsidRPr="00CC34F5">
        <w:rPr>
          <w:rFonts w:asciiTheme="minorHAnsi" w:hAnsiTheme="minorHAnsi" w:cstheme="minorHAnsi"/>
          <w:sz w:val="24"/>
          <w:szCs w:val="24"/>
        </w:rPr>
        <w:t>no</w:t>
      </w:r>
      <w:r w:rsidR="0099254A">
        <w:rPr>
          <w:rFonts w:asciiTheme="minorHAnsi" w:hAnsiTheme="minorHAnsi" w:cstheme="minorHAnsi"/>
          <w:sz w:val="24"/>
          <w:szCs w:val="24"/>
        </w:rPr>
        <w:t>s</w:t>
      </w:r>
      <w:r w:rsidRPr="00CC34F5">
        <w:rPr>
          <w:rFonts w:asciiTheme="minorHAnsi" w:hAnsiTheme="minorHAnsi" w:cstheme="minorHAnsi"/>
          <w:sz w:val="24"/>
          <w:szCs w:val="24"/>
        </w:rPr>
        <w:t xml:space="preserve"> </w:t>
      </w:r>
      <w:r w:rsidR="00FB549F" w:rsidRPr="00CC34F5">
        <w:rPr>
          <w:rFonts w:asciiTheme="minorHAnsi" w:hAnsiTheme="minorHAnsi" w:cstheme="minorHAnsi"/>
          <w:sz w:val="24"/>
          <w:szCs w:val="24"/>
        </w:rPr>
        <w:t>sub</w:t>
      </w:r>
      <w:r w:rsidRPr="00CC34F5">
        <w:rPr>
          <w:rFonts w:asciiTheme="minorHAnsi" w:hAnsiTheme="minorHAnsi" w:cstheme="minorHAnsi"/>
          <w:sz w:val="24"/>
          <w:szCs w:val="24"/>
        </w:rPr>
        <w:t>ite</w:t>
      </w:r>
      <w:r w:rsidR="0099254A">
        <w:rPr>
          <w:rFonts w:asciiTheme="minorHAnsi" w:hAnsiTheme="minorHAnsi" w:cstheme="minorHAnsi"/>
          <w:sz w:val="24"/>
          <w:szCs w:val="24"/>
        </w:rPr>
        <w:t xml:space="preserve">ns </w:t>
      </w:r>
      <w:r w:rsidR="0099254A" w:rsidRPr="00A62ACA">
        <w:rPr>
          <w:rFonts w:asciiTheme="minorHAnsi" w:hAnsiTheme="minorHAnsi" w:cstheme="minorHAnsi"/>
          <w:sz w:val="24"/>
          <w:szCs w:val="24"/>
        </w:rPr>
        <w:t>7210.70.10, 7210.70.20, 7212.40.10, 7212.40.21 e 7212.40.29</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 xml:space="preserve">da NCM e </w:t>
      </w:r>
      <w:r w:rsidRPr="00CC34F5">
        <w:rPr>
          <w:rFonts w:asciiTheme="minorHAnsi" w:hAnsiTheme="minorHAnsi" w:cstheme="minorHAnsi"/>
          <w:bCs/>
          <w:sz w:val="24"/>
          <w:szCs w:val="24"/>
        </w:rPr>
        <w:t>originárias</w:t>
      </w:r>
      <w:r w:rsidR="0099254A">
        <w:rPr>
          <w:rFonts w:asciiTheme="minorHAnsi" w:hAnsiTheme="minorHAnsi" w:cstheme="minorHAnsi"/>
          <w:bCs/>
          <w:sz w:val="24"/>
          <w:szCs w:val="24"/>
        </w:rPr>
        <w:t xml:space="preserve"> da China</w:t>
      </w:r>
      <w:r w:rsidRPr="00CC34F5">
        <w:rPr>
          <w:rFonts w:asciiTheme="minorHAnsi" w:hAnsiTheme="minorHAnsi" w:cstheme="minorHAnsi"/>
          <w:b/>
          <w:sz w:val="24"/>
          <w:szCs w:val="24"/>
        </w:rPr>
        <w:t>.</w:t>
      </w:r>
    </w:p>
    <w:p w14:paraId="5DAB90AF" w14:textId="77777777" w:rsidR="00244A00" w:rsidRPr="00CC34F5" w:rsidRDefault="00244A00" w:rsidP="00244A00">
      <w:pPr>
        <w:pStyle w:val="Recuodecorpodetexto3"/>
        <w:ind w:left="-142" w:right="-199"/>
        <w:rPr>
          <w:rFonts w:asciiTheme="minorHAnsi" w:hAnsiTheme="minorHAnsi" w:cstheme="minorHAnsi"/>
          <w:b/>
          <w:sz w:val="24"/>
          <w:szCs w:val="24"/>
        </w:rPr>
      </w:pPr>
    </w:p>
    <w:p w14:paraId="19DA76D3"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12.</w:t>
      </w:r>
      <w:r w:rsidRPr="00CC34F5">
        <w:rPr>
          <w:rFonts w:asciiTheme="minorHAnsi" w:hAnsiTheme="minorHAnsi" w:cstheme="minorHAnsi"/>
          <w:sz w:val="24"/>
          <w:szCs w:val="24"/>
        </w:rPr>
        <w:tab/>
        <w:t xml:space="preserve">O preenchimento dos campos do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XV</w:t>
      </w:r>
      <w:r w:rsidR="0006596D"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I </w:t>
      </w:r>
      <w:r w:rsidRPr="00CC34F5">
        <w:rPr>
          <w:rFonts w:asciiTheme="minorHAnsi" w:hAnsiTheme="minorHAnsi" w:cstheme="minorHAnsi"/>
          <w:sz w:val="24"/>
          <w:szCs w:val="24"/>
        </w:rPr>
        <w:t>deverá ser realizado em conformidade com as instruções abaixo</w:t>
      </w:r>
      <w:r w:rsidRPr="00CC34F5">
        <w:rPr>
          <w:rFonts w:asciiTheme="minorHAnsi" w:hAnsiTheme="minorHAnsi" w:cstheme="minorHAnsi"/>
          <w:b/>
          <w:sz w:val="24"/>
          <w:szCs w:val="24"/>
        </w:rPr>
        <w:t>.</w:t>
      </w:r>
    </w:p>
    <w:p w14:paraId="6D0D29AF" w14:textId="77777777" w:rsidR="00244A00" w:rsidRPr="00CC34F5" w:rsidRDefault="00244A00" w:rsidP="00244A00">
      <w:pPr>
        <w:ind w:left="-142" w:right="-199"/>
        <w:jc w:val="both"/>
        <w:rPr>
          <w:rFonts w:asciiTheme="minorHAnsi" w:hAnsiTheme="minorHAnsi" w:cstheme="minorHAnsi"/>
          <w:sz w:val="24"/>
          <w:szCs w:val="24"/>
        </w:rPr>
      </w:pPr>
    </w:p>
    <w:p w14:paraId="2D04FEC9"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sz w:val="24"/>
          <w:szCs w:val="24"/>
        </w:rPr>
        <w:lastRenderedPageBreak/>
        <w:t xml:space="preserve">Os campos </w:t>
      </w:r>
      <w:r w:rsidRPr="00CC34F5">
        <w:rPr>
          <w:rFonts w:asciiTheme="minorHAnsi" w:hAnsiTheme="minorHAnsi" w:cstheme="minorHAnsi"/>
          <w:iCs/>
          <w:sz w:val="24"/>
          <w:szCs w:val="24"/>
        </w:rPr>
        <w:t>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01 a 14 deverão ser preenchidos de acordo com os documentos utilizados no desembaraço da mercadoria.</w:t>
      </w:r>
    </w:p>
    <w:p w14:paraId="33AF2130"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iCs/>
          <w:sz w:val="24"/>
          <w:szCs w:val="24"/>
        </w:rPr>
        <w:t>Nos campos 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CC34F5">
        <w:rPr>
          <w:rFonts w:asciiTheme="minorHAnsi" w:hAnsiTheme="minorHAnsi" w:cstheme="minorHAnsi"/>
          <w:sz w:val="24"/>
          <w:szCs w:val="24"/>
        </w:rPr>
        <w:t>Caso uma mesma Declaração de Importação ampare a internação de outros produtos, além do objeto da investigação, explicar a metodologia utilizada pela empresa para o cálculo do rateio dessas despesas de internação.</w:t>
      </w:r>
    </w:p>
    <w:p w14:paraId="609902CE" w14:textId="77777777" w:rsidR="00244A00" w:rsidRPr="00CC34F5" w:rsidRDefault="00244A00" w:rsidP="00244A00">
      <w:pPr>
        <w:pStyle w:val="PargrafodaLista"/>
        <w:ind w:left="218" w:right="-199"/>
        <w:jc w:val="both"/>
        <w:rPr>
          <w:rFonts w:asciiTheme="minorHAnsi" w:hAnsiTheme="minorHAnsi" w:cstheme="minorHAnsi"/>
          <w:sz w:val="24"/>
          <w:szCs w:val="24"/>
        </w:rPr>
      </w:pPr>
    </w:p>
    <w:p w14:paraId="690D86E7" w14:textId="14B2F4C3" w:rsidR="003F5246" w:rsidRPr="0099254A" w:rsidRDefault="00A01D5C" w:rsidP="00244A00">
      <w:pPr>
        <w:pStyle w:val="PargrafodaLista"/>
        <w:widowControl/>
        <w:numPr>
          <w:ilvl w:val="0"/>
          <w:numId w:val="38"/>
        </w:numPr>
        <w:ind w:right="-199"/>
        <w:jc w:val="both"/>
        <w:rPr>
          <w:rFonts w:asciiTheme="minorHAnsi" w:hAnsiTheme="minorHAnsi" w:cstheme="minorHAnsi"/>
          <w:sz w:val="24"/>
          <w:szCs w:val="24"/>
        </w:rPr>
      </w:pPr>
      <w:r w:rsidRPr="0099254A">
        <w:rPr>
          <w:rFonts w:asciiTheme="minorHAnsi" w:hAnsiTheme="minorHAnsi" w:cstheme="minorHAnsi"/>
          <w:iCs/>
          <w:sz w:val="24"/>
          <w:szCs w:val="24"/>
        </w:rPr>
        <w:t>N</w:t>
      </w:r>
      <w:r w:rsidR="00244A00" w:rsidRPr="0099254A">
        <w:rPr>
          <w:rFonts w:asciiTheme="minorHAnsi" w:hAnsiTheme="minorHAnsi" w:cstheme="minorHAnsi"/>
          <w:iCs/>
          <w:sz w:val="24"/>
          <w:szCs w:val="24"/>
        </w:rPr>
        <w:t>o campo n</w:t>
      </w:r>
      <w:r w:rsidR="00244A00" w:rsidRPr="0099254A">
        <w:rPr>
          <w:rFonts w:asciiTheme="minorHAnsi" w:hAnsiTheme="minorHAnsi" w:cstheme="minorHAnsi"/>
          <w:iCs/>
          <w:sz w:val="24"/>
          <w:szCs w:val="24"/>
          <w:u w:val="single"/>
          <w:vertAlign w:val="superscript"/>
        </w:rPr>
        <w:t>o</w:t>
      </w:r>
      <w:r w:rsidR="00244A00" w:rsidRPr="0099254A">
        <w:rPr>
          <w:rFonts w:asciiTheme="minorHAnsi" w:hAnsiTheme="minorHAnsi" w:cstheme="minorHAnsi"/>
          <w:iCs/>
          <w:sz w:val="24"/>
          <w:szCs w:val="24"/>
        </w:rPr>
        <w:t xml:space="preserve"> 39</w:t>
      </w:r>
      <w:r w:rsidR="00244A00" w:rsidRPr="0099254A">
        <w:rPr>
          <w:rFonts w:asciiTheme="minorHAnsi" w:hAnsiTheme="minorHAnsi" w:cstheme="minorHAnsi"/>
          <w:sz w:val="24"/>
          <w:szCs w:val="24"/>
        </w:rPr>
        <w:t xml:space="preserve"> </w:t>
      </w:r>
      <w:r w:rsidRPr="0099254A">
        <w:rPr>
          <w:rFonts w:asciiTheme="minorHAnsi" w:hAnsiTheme="minorHAnsi" w:cstheme="minorHAnsi"/>
          <w:sz w:val="24"/>
          <w:szCs w:val="24"/>
        </w:rPr>
        <w:t>deverá ser informado o CODIP, de acordo com as características apresentadas item IV (</w:t>
      </w:r>
      <w:r w:rsidRPr="0099254A">
        <w:rPr>
          <w:rFonts w:asciiTheme="minorHAnsi" w:hAnsiTheme="minorHAnsi" w:cstheme="minorHAnsi"/>
          <w:sz w:val="24"/>
        </w:rPr>
        <w:t>“Produto Similar Doméstico e o Processo Produtivo”</w:t>
      </w:r>
      <w:r w:rsidRPr="0099254A">
        <w:rPr>
          <w:rFonts w:asciiTheme="minorHAnsi" w:hAnsiTheme="minorHAnsi" w:cstheme="minorHAnsi"/>
        </w:rPr>
        <w:t>).</w:t>
      </w:r>
    </w:p>
    <w:p w14:paraId="46FD459A" w14:textId="77777777" w:rsidR="003F5246" w:rsidRPr="00CC34F5" w:rsidRDefault="003F5246" w:rsidP="003F5246">
      <w:pPr>
        <w:pStyle w:val="PargrafodaLista"/>
        <w:rPr>
          <w:rFonts w:asciiTheme="minorHAnsi" w:hAnsiTheme="minorHAnsi" w:cstheme="minorHAnsi"/>
          <w:iCs/>
          <w:color w:val="FF0000"/>
          <w:sz w:val="24"/>
          <w:szCs w:val="24"/>
          <w:highlight w:val="lightGray"/>
        </w:rPr>
      </w:pPr>
    </w:p>
    <w:p w14:paraId="558F38E6" w14:textId="463A3BA9" w:rsidR="00244A00" w:rsidRPr="00CC34F5" w:rsidRDefault="00244A00" w:rsidP="0099254A">
      <w:pPr>
        <w:ind w:firstLine="708"/>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5</w:t>
      </w:r>
      <w:r w:rsidRPr="00CC34F5">
        <w:rPr>
          <w:rFonts w:asciiTheme="minorHAnsi" w:hAnsiTheme="minorHAnsi" w:cstheme="minorHAnsi"/>
          <w:sz w:val="24"/>
          <w:szCs w:val="24"/>
        </w:rPr>
        <w:t>.</w:t>
      </w:r>
      <w:r w:rsidRPr="00CC34F5">
        <w:rPr>
          <w:rFonts w:asciiTheme="minorHAnsi" w:hAnsiTheme="minorHAnsi" w:cstheme="minorHAnsi"/>
          <w:sz w:val="24"/>
          <w:szCs w:val="24"/>
        </w:rPr>
        <w:tab/>
        <w:t>No caso de revenda no mercado interno do produto objeto da investigação importado por essa empresa, originárias</w:t>
      </w:r>
      <w:r w:rsidR="0099254A">
        <w:rPr>
          <w:rFonts w:asciiTheme="minorHAnsi" w:hAnsiTheme="minorHAnsi" w:cstheme="minorHAnsi"/>
          <w:sz w:val="24"/>
          <w:szCs w:val="24"/>
        </w:rPr>
        <w:t xml:space="preserve"> da China</w:t>
      </w:r>
      <w:r w:rsidRPr="00CC34F5">
        <w:rPr>
          <w:rFonts w:asciiTheme="minorHAnsi" w:hAnsiTheme="minorHAnsi" w:cstheme="minorHAnsi"/>
          <w:sz w:val="24"/>
          <w:szCs w:val="24"/>
        </w:rPr>
        <w:t xml:space="preserve">, preencher 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para as revendas realizadas de</w:t>
      </w:r>
      <w:r w:rsidR="0099254A">
        <w:rPr>
          <w:rFonts w:asciiTheme="minorHAnsi" w:hAnsiTheme="minorHAnsi" w:cstheme="minorHAnsi"/>
          <w:sz w:val="24"/>
          <w:szCs w:val="24"/>
        </w:rPr>
        <w:t xml:space="preserve"> </w:t>
      </w:r>
      <w:proofErr w:type="gramStart"/>
      <w:r w:rsidR="0099254A" w:rsidRPr="00BF7D7A">
        <w:rPr>
          <w:rFonts w:asciiTheme="minorHAnsi" w:hAnsiTheme="minorHAnsi" w:cstheme="minorHAnsi"/>
          <w:sz w:val="24"/>
          <w:szCs w:val="24"/>
        </w:rPr>
        <w:t>J</w:t>
      </w:r>
      <w:r w:rsidR="0099254A">
        <w:rPr>
          <w:rFonts w:asciiTheme="minorHAnsi" w:hAnsiTheme="minorHAnsi" w:cstheme="minorHAnsi"/>
          <w:sz w:val="24"/>
          <w:szCs w:val="24"/>
        </w:rPr>
        <w:t>ulho</w:t>
      </w:r>
      <w:proofErr w:type="gramEnd"/>
      <w:r w:rsidR="0099254A">
        <w:rPr>
          <w:rFonts w:asciiTheme="minorHAnsi" w:hAnsiTheme="minorHAnsi" w:cstheme="minorHAnsi"/>
          <w:sz w:val="24"/>
          <w:szCs w:val="24"/>
        </w:rPr>
        <w:t xml:space="preserve"> de 2022</w:t>
      </w:r>
      <w:r w:rsidR="0099254A" w:rsidRPr="00BF7D7A">
        <w:rPr>
          <w:rFonts w:asciiTheme="minorHAnsi" w:hAnsiTheme="minorHAnsi" w:cstheme="minorHAnsi"/>
          <w:sz w:val="24"/>
          <w:szCs w:val="24"/>
        </w:rPr>
        <w:t xml:space="preserve"> a </w:t>
      </w:r>
      <w:r w:rsidR="0099254A">
        <w:rPr>
          <w:rFonts w:asciiTheme="minorHAnsi" w:hAnsiTheme="minorHAnsi" w:cstheme="minorHAnsi"/>
          <w:sz w:val="24"/>
          <w:szCs w:val="24"/>
        </w:rPr>
        <w:t>junho</w:t>
      </w:r>
      <w:r w:rsidR="0099254A" w:rsidRPr="00BF7D7A">
        <w:rPr>
          <w:rFonts w:asciiTheme="minorHAnsi" w:hAnsiTheme="minorHAnsi" w:cstheme="minorHAnsi"/>
          <w:sz w:val="24"/>
          <w:szCs w:val="24"/>
        </w:rPr>
        <w:t xml:space="preserve"> de 202</w:t>
      </w:r>
      <w:r w:rsidR="0099254A">
        <w:rPr>
          <w:rFonts w:asciiTheme="minorHAnsi" w:hAnsiTheme="minorHAnsi" w:cstheme="minorHAnsi"/>
          <w:sz w:val="24"/>
          <w:szCs w:val="24"/>
        </w:rPr>
        <w:t>3</w:t>
      </w:r>
      <w:r w:rsidRPr="00CC34F5">
        <w:rPr>
          <w:rFonts w:asciiTheme="minorHAnsi" w:hAnsiTheme="minorHAnsi" w:cstheme="minorHAnsi"/>
          <w:sz w:val="24"/>
          <w:szCs w:val="24"/>
        </w:rPr>
        <w:t>.</w:t>
      </w:r>
    </w:p>
    <w:p w14:paraId="7286B77A" w14:textId="77777777" w:rsidR="00244A00" w:rsidRPr="00CC34F5" w:rsidRDefault="00244A00" w:rsidP="00244A00">
      <w:pPr>
        <w:pStyle w:val="Recuodecorpodetexto3"/>
        <w:ind w:left="-142" w:right="-198"/>
        <w:rPr>
          <w:rFonts w:asciiTheme="minorHAnsi" w:hAnsiTheme="minorHAnsi" w:cstheme="minorHAnsi"/>
          <w:sz w:val="24"/>
          <w:szCs w:val="24"/>
        </w:rPr>
      </w:pPr>
    </w:p>
    <w:p w14:paraId="3539C10D" w14:textId="542823B5"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6</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contudo, </w:t>
      </w:r>
      <w:r w:rsidRPr="00CC34F5">
        <w:rPr>
          <w:rFonts w:asciiTheme="minorHAnsi" w:hAnsiTheme="minorHAnsi" w:cstheme="minorHAnsi"/>
          <w:b/>
          <w:sz w:val="24"/>
          <w:szCs w:val="24"/>
        </w:rPr>
        <w:t>SOMENTE</w:t>
      </w:r>
      <w:r w:rsidRPr="00CC34F5">
        <w:rPr>
          <w:rFonts w:asciiTheme="minorHAnsi" w:hAnsiTheme="minorHAnsi" w:cstheme="minorHAnsi"/>
          <w:sz w:val="24"/>
          <w:szCs w:val="24"/>
        </w:rPr>
        <w:t xml:space="preserve"> deverá ser preenchido se existir alguma relação direta ou indireta (vinculação acionária, integrantes do mesmo grupo </w:t>
      </w:r>
      <w:proofErr w:type="gramStart"/>
      <w:r w:rsidRPr="00CC34F5">
        <w:rPr>
          <w:rFonts w:asciiTheme="minorHAnsi" w:hAnsiTheme="minorHAnsi" w:cstheme="minorHAnsi"/>
          <w:sz w:val="24"/>
          <w:szCs w:val="24"/>
        </w:rPr>
        <w:t>econômico, etc.</w:t>
      </w:r>
      <w:proofErr w:type="gramEnd"/>
      <w:r w:rsidRPr="00CC34F5">
        <w:rPr>
          <w:rFonts w:asciiTheme="minorHAnsi" w:hAnsiTheme="minorHAnsi" w:cstheme="minorHAnsi"/>
          <w:sz w:val="24"/>
          <w:szCs w:val="24"/>
        </w:rPr>
        <w:t>) entre essa empresa e algum produtor /exportador estrangeiro</w:t>
      </w:r>
      <w:r w:rsidR="0099254A">
        <w:rPr>
          <w:rFonts w:asciiTheme="minorHAnsi" w:hAnsiTheme="minorHAnsi" w:cstheme="minorHAnsi"/>
          <w:sz w:val="24"/>
          <w:szCs w:val="24"/>
        </w:rPr>
        <w:t xml:space="preserve"> da China</w:t>
      </w:r>
      <w:r w:rsidRPr="00CC34F5">
        <w:rPr>
          <w:rFonts w:asciiTheme="minorHAnsi" w:hAnsiTheme="minorHAnsi" w:cstheme="minorHAnsi"/>
          <w:sz w:val="24"/>
          <w:szCs w:val="24"/>
        </w:rPr>
        <w:t xml:space="preserve"> do produto em questão. </w:t>
      </w:r>
    </w:p>
    <w:p w14:paraId="03AFE1C6" w14:textId="77777777" w:rsidR="00244A00" w:rsidRPr="00CC34F5" w:rsidRDefault="00244A00" w:rsidP="00244A00">
      <w:pPr>
        <w:pStyle w:val="Recuodecorpodetexto3"/>
        <w:ind w:left="-142" w:right="-198"/>
        <w:rPr>
          <w:rFonts w:asciiTheme="minorHAnsi" w:hAnsiTheme="minorHAnsi" w:cstheme="minorHAnsi"/>
          <w:sz w:val="24"/>
          <w:szCs w:val="24"/>
        </w:rPr>
      </w:pPr>
    </w:p>
    <w:p w14:paraId="0D751870"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7</w:t>
      </w:r>
      <w:r w:rsidRPr="00CC34F5">
        <w:rPr>
          <w:rFonts w:asciiTheme="minorHAnsi" w:hAnsiTheme="minorHAnsi" w:cstheme="minorHAnsi"/>
          <w:sz w:val="24"/>
          <w:szCs w:val="24"/>
        </w:rPr>
        <w:t>.</w:t>
      </w:r>
      <w:r w:rsidRPr="00CC34F5">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60373A4E" w14:textId="77777777" w:rsidR="00244A00" w:rsidRPr="00CC34F5" w:rsidRDefault="00244A00" w:rsidP="00244A00">
      <w:pPr>
        <w:pStyle w:val="Recuodecorpodetexto3"/>
        <w:ind w:left="-142" w:right="-198"/>
        <w:rPr>
          <w:rFonts w:asciiTheme="minorHAnsi" w:hAnsiTheme="minorHAnsi" w:cstheme="minorHAnsi"/>
          <w:sz w:val="24"/>
          <w:szCs w:val="24"/>
        </w:rPr>
      </w:pPr>
    </w:p>
    <w:p w14:paraId="41C4B653" w14:textId="77777777" w:rsidR="00244A00" w:rsidRPr="00CC34F5" w:rsidRDefault="00A01D5C"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18</w:t>
      </w:r>
      <w:r w:rsidR="00244A00" w:rsidRPr="00CC34F5">
        <w:rPr>
          <w:rFonts w:asciiTheme="minorHAnsi" w:hAnsiTheme="minorHAnsi" w:cstheme="minorHAnsi"/>
          <w:sz w:val="24"/>
          <w:szCs w:val="24"/>
        </w:rPr>
        <w:t>.</w:t>
      </w:r>
      <w:r w:rsidR="00244A00" w:rsidRPr="00CC34F5">
        <w:rPr>
          <w:rFonts w:asciiTheme="minorHAnsi" w:hAnsiTheme="minorHAnsi" w:cstheme="minorHAnsi"/>
          <w:sz w:val="24"/>
          <w:szCs w:val="24"/>
        </w:rPr>
        <w:tab/>
        <w:t xml:space="preserve">O preenchimento dos campos do </w:t>
      </w:r>
      <w:r w:rsidR="00244A00"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00244A00" w:rsidRPr="00CC34F5">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32936EE3" w14:textId="77777777" w:rsidR="00244A00" w:rsidRPr="00CC34F5" w:rsidRDefault="00244A00" w:rsidP="00244A00">
      <w:pPr>
        <w:pStyle w:val="Recuodecorpodetexto3"/>
        <w:ind w:left="-142" w:right="-198"/>
        <w:rPr>
          <w:rFonts w:asciiTheme="minorHAnsi" w:hAnsiTheme="minorHAnsi" w:cstheme="minorHAnsi"/>
          <w:sz w:val="24"/>
          <w:szCs w:val="24"/>
        </w:rPr>
      </w:pPr>
    </w:p>
    <w:p w14:paraId="5D11C10C"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01</w:t>
      </w:r>
      <w:r w:rsidRPr="00CC34F5">
        <w:rPr>
          <w:rFonts w:asciiTheme="minorHAnsi" w:hAnsiTheme="minorHAnsi" w:cstheme="minorHAnsi"/>
          <w:b/>
          <w:sz w:val="24"/>
          <w:szCs w:val="24"/>
        </w:rPr>
        <w:tab/>
      </w:r>
      <w:r w:rsidRPr="00CC34F5">
        <w:rPr>
          <w:rFonts w:asciiTheme="minorHAnsi" w:hAnsiTheme="minorHAnsi" w:cstheme="minorHAnsi"/>
          <w:b/>
          <w:sz w:val="24"/>
          <w:szCs w:val="24"/>
        </w:rPr>
        <w:tab/>
        <w:t>Número da Nota Fiscal de Venda</w:t>
      </w:r>
    </w:p>
    <w:p w14:paraId="0D27C73F" w14:textId="77777777" w:rsidR="00244A00" w:rsidRPr="00CC34F5" w:rsidRDefault="00244A00" w:rsidP="00A01D5C">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número da nota fiscal de venda.</w:t>
      </w:r>
    </w:p>
    <w:p w14:paraId="4A138637" w14:textId="77777777" w:rsidR="00A01D5C" w:rsidRPr="00CC34F5" w:rsidRDefault="00A01D5C" w:rsidP="00A01D5C">
      <w:pPr>
        <w:pStyle w:val="Recuodecorpodetexto3"/>
        <w:ind w:right="-198" w:firstLine="0"/>
        <w:rPr>
          <w:rFonts w:asciiTheme="minorHAnsi" w:hAnsiTheme="minorHAnsi" w:cstheme="minorHAnsi"/>
          <w:sz w:val="24"/>
          <w:szCs w:val="24"/>
        </w:rPr>
      </w:pPr>
    </w:p>
    <w:p w14:paraId="6A10CD03"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02</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Nota Fiscal de Venda</w:t>
      </w:r>
    </w:p>
    <w:p w14:paraId="2195CE8C"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a data de emissão da nota fiscal de venda no formato DD/MM/AAAA.</w:t>
      </w:r>
    </w:p>
    <w:p w14:paraId="0B219E44" w14:textId="77777777" w:rsidR="00244A00" w:rsidRPr="00CC34F5" w:rsidRDefault="00244A00" w:rsidP="00244A00">
      <w:pPr>
        <w:pStyle w:val="Recuodecorpodetexto3"/>
        <w:ind w:left="-142" w:right="-198"/>
        <w:rPr>
          <w:rFonts w:asciiTheme="minorHAnsi" w:hAnsiTheme="minorHAnsi" w:cstheme="minorHAnsi"/>
          <w:sz w:val="24"/>
          <w:szCs w:val="24"/>
        </w:rPr>
      </w:pPr>
    </w:p>
    <w:p w14:paraId="23C13C2B" w14:textId="77777777" w:rsidR="00244A00" w:rsidRPr="00CC34F5" w:rsidRDefault="00904965"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03.1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Código do Produto</w:t>
      </w:r>
    </w:p>
    <w:p w14:paraId="472E109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os códigos comerciais utilizados por sua empresa no curso normal das operações de venda do produto em questão.</w:t>
      </w:r>
    </w:p>
    <w:p w14:paraId="4D3E6770" w14:textId="77777777" w:rsidR="00244A00" w:rsidRPr="00CC34F5" w:rsidRDefault="00244A00" w:rsidP="00244A00">
      <w:pPr>
        <w:pStyle w:val="Recuodecorpodetexto3"/>
        <w:ind w:left="-142" w:right="-198"/>
        <w:rPr>
          <w:rFonts w:asciiTheme="minorHAnsi" w:hAnsiTheme="minorHAnsi" w:cstheme="minorHAnsi"/>
          <w:sz w:val="24"/>
          <w:szCs w:val="24"/>
        </w:rPr>
      </w:pPr>
    </w:p>
    <w:p w14:paraId="6E130894" w14:textId="77777777" w:rsidR="00244A00" w:rsidRPr="0099254A" w:rsidRDefault="00904965" w:rsidP="00904965">
      <w:pPr>
        <w:pStyle w:val="Recuodecorpodetexto3"/>
        <w:ind w:right="-198" w:firstLine="0"/>
        <w:rPr>
          <w:rFonts w:asciiTheme="minorHAnsi" w:hAnsiTheme="minorHAnsi" w:cstheme="minorHAnsi"/>
          <w:b/>
          <w:sz w:val="24"/>
          <w:szCs w:val="24"/>
        </w:rPr>
      </w:pPr>
      <w:r w:rsidRPr="0099254A">
        <w:rPr>
          <w:rFonts w:asciiTheme="minorHAnsi" w:hAnsiTheme="minorHAnsi" w:cstheme="minorHAnsi"/>
          <w:b/>
          <w:sz w:val="24"/>
          <w:szCs w:val="24"/>
        </w:rPr>
        <w:t>Campo Nº 03.2</w:t>
      </w:r>
      <w:r w:rsidRPr="0099254A">
        <w:rPr>
          <w:rFonts w:asciiTheme="minorHAnsi" w:hAnsiTheme="minorHAnsi" w:cstheme="minorHAnsi"/>
          <w:b/>
          <w:sz w:val="24"/>
          <w:szCs w:val="24"/>
        </w:rPr>
        <w:tab/>
      </w:r>
      <w:r w:rsidR="00244A00" w:rsidRPr="0099254A">
        <w:rPr>
          <w:rFonts w:asciiTheme="minorHAnsi" w:hAnsiTheme="minorHAnsi" w:cstheme="minorHAnsi"/>
          <w:b/>
          <w:sz w:val="24"/>
          <w:szCs w:val="24"/>
        </w:rPr>
        <w:t>Código de Identificação do Produto (CODIP)</w:t>
      </w:r>
    </w:p>
    <w:p w14:paraId="6B3D0E3F" w14:textId="22EEBE3B" w:rsidR="00244A00" w:rsidRPr="0099254A" w:rsidRDefault="00904965" w:rsidP="00244A00">
      <w:pPr>
        <w:pStyle w:val="Recuodecorpodetexto3"/>
        <w:ind w:left="2127" w:right="-198" w:hanging="2269"/>
        <w:rPr>
          <w:rFonts w:asciiTheme="minorHAnsi" w:hAnsiTheme="minorHAnsi" w:cstheme="minorHAnsi"/>
          <w:sz w:val="24"/>
          <w:szCs w:val="24"/>
        </w:rPr>
      </w:pPr>
      <w:r w:rsidRPr="0099254A">
        <w:rPr>
          <w:rFonts w:asciiTheme="minorHAnsi" w:hAnsiTheme="minorHAnsi" w:cstheme="minorHAnsi"/>
          <w:sz w:val="24"/>
          <w:szCs w:val="24"/>
        </w:rPr>
        <w:t xml:space="preserve">  </w:t>
      </w:r>
      <w:r w:rsidR="00244A00" w:rsidRPr="0099254A">
        <w:rPr>
          <w:rFonts w:asciiTheme="minorHAnsi" w:hAnsiTheme="minorHAnsi" w:cstheme="minorHAnsi"/>
          <w:sz w:val="24"/>
          <w:szCs w:val="24"/>
        </w:rPr>
        <w:t>Observação:</w:t>
      </w:r>
      <w:r w:rsidR="00244A00" w:rsidRPr="0099254A">
        <w:rPr>
          <w:rFonts w:asciiTheme="minorHAnsi" w:hAnsiTheme="minorHAnsi" w:cstheme="minorHAnsi"/>
          <w:sz w:val="24"/>
          <w:szCs w:val="24"/>
        </w:rPr>
        <w:tab/>
        <w:t xml:space="preserve">Informar o código de acordo com o especificado no item “c” das instruções de preenchimento do Apêndice </w:t>
      </w:r>
      <w:r w:rsidR="001573B3" w:rsidRPr="0099254A">
        <w:rPr>
          <w:rFonts w:asciiTheme="minorHAnsi" w:hAnsiTheme="minorHAnsi" w:cstheme="minorHAnsi"/>
          <w:sz w:val="24"/>
          <w:szCs w:val="24"/>
        </w:rPr>
        <w:t>XV</w:t>
      </w:r>
      <w:r w:rsidR="0006596D" w:rsidRPr="0099254A">
        <w:rPr>
          <w:rFonts w:asciiTheme="minorHAnsi" w:hAnsiTheme="minorHAnsi" w:cstheme="minorHAnsi"/>
          <w:sz w:val="24"/>
          <w:szCs w:val="24"/>
        </w:rPr>
        <w:t>I</w:t>
      </w:r>
      <w:r w:rsidR="00244A00" w:rsidRPr="0099254A">
        <w:rPr>
          <w:rFonts w:asciiTheme="minorHAnsi" w:hAnsiTheme="minorHAnsi" w:cstheme="minorHAnsi"/>
          <w:sz w:val="24"/>
          <w:szCs w:val="24"/>
        </w:rPr>
        <w:t xml:space="preserve">I. </w:t>
      </w:r>
    </w:p>
    <w:p w14:paraId="20588A17" w14:textId="77777777" w:rsidR="00244A00" w:rsidRPr="00CC34F5" w:rsidRDefault="00244A00" w:rsidP="00244A00">
      <w:pPr>
        <w:pStyle w:val="Recuodecorpodetexto3"/>
        <w:ind w:left="-142" w:right="-198"/>
        <w:rPr>
          <w:rFonts w:asciiTheme="minorHAnsi" w:hAnsiTheme="minorHAnsi" w:cstheme="minorHAnsi"/>
          <w:sz w:val="24"/>
          <w:szCs w:val="24"/>
        </w:rPr>
      </w:pPr>
    </w:p>
    <w:p w14:paraId="7FB649ED"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04</w:t>
      </w:r>
      <w:r w:rsidRPr="00CC34F5">
        <w:rPr>
          <w:rFonts w:asciiTheme="minorHAnsi" w:hAnsiTheme="minorHAnsi" w:cstheme="minorHAnsi"/>
          <w:b/>
          <w:sz w:val="24"/>
          <w:szCs w:val="24"/>
        </w:rPr>
        <w:tab/>
      </w:r>
      <w:r w:rsidRPr="00CC34F5">
        <w:rPr>
          <w:rFonts w:asciiTheme="minorHAnsi" w:hAnsiTheme="minorHAnsi" w:cstheme="minorHAnsi"/>
          <w:b/>
          <w:sz w:val="24"/>
          <w:szCs w:val="24"/>
        </w:rPr>
        <w:tab/>
        <w:t>Nome do Cliente</w:t>
      </w:r>
    </w:p>
    <w:p w14:paraId="0F3F046F"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nome do cliente.</w:t>
      </w:r>
    </w:p>
    <w:p w14:paraId="7F99C932" w14:textId="77777777" w:rsidR="00244A00" w:rsidRPr="00CC34F5" w:rsidRDefault="00244A00" w:rsidP="00244A00">
      <w:pPr>
        <w:pStyle w:val="Recuodecorpodetexto3"/>
        <w:ind w:left="-142" w:right="-198"/>
        <w:rPr>
          <w:rFonts w:asciiTheme="minorHAnsi" w:hAnsiTheme="minorHAnsi" w:cstheme="minorHAnsi"/>
          <w:sz w:val="24"/>
          <w:szCs w:val="24"/>
        </w:rPr>
      </w:pPr>
    </w:p>
    <w:p w14:paraId="49C8902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05</w:t>
      </w:r>
      <w:r w:rsidRPr="00CC34F5">
        <w:rPr>
          <w:rFonts w:asciiTheme="minorHAnsi" w:hAnsiTheme="minorHAnsi" w:cstheme="minorHAnsi"/>
          <w:b/>
          <w:sz w:val="24"/>
          <w:szCs w:val="24"/>
        </w:rPr>
        <w:tab/>
      </w:r>
      <w:r w:rsidRPr="00CC34F5">
        <w:rPr>
          <w:rFonts w:asciiTheme="minorHAnsi" w:hAnsiTheme="minorHAnsi" w:cstheme="minorHAnsi"/>
          <w:b/>
          <w:sz w:val="24"/>
          <w:szCs w:val="24"/>
        </w:rPr>
        <w:tab/>
        <w:t>Relacionamento com o Cliente</w:t>
      </w:r>
    </w:p>
    <w:p w14:paraId="2E5008D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código especificando se o cliente é uma parte relacionada.</w:t>
      </w:r>
    </w:p>
    <w:p w14:paraId="4F7092B9"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cliente não relacionado</w:t>
      </w:r>
    </w:p>
    <w:p w14:paraId="2CB9A2E4"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cliente relacionado</w:t>
      </w:r>
    </w:p>
    <w:p w14:paraId="68AADCF1" w14:textId="77777777" w:rsidR="00244A00" w:rsidRPr="00CC34F5" w:rsidRDefault="00244A00" w:rsidP="00244A00">
      <w:pPr>
        <w:pStyle w:val="Recuodecorpodetexto3"/>
        <w:ind w:left="-142" w:right="-198"/>
        <w:rPr>
          <w:rFonts w:asciiTheme="minorHAnsi" w:hAnsiTheme="minorHAnsi" w:cstheme="minorHAnsi"/>
          <w:sz w:val="24"/>
          <w:szCs w:val="24"/>
        </w:rPr>
      </w:pPr>
    </w:p>
    <w:p w14:paraId="7DEAFAC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lastRenderedPageBreak/>
        <w:t>Campo Nº 06</w:t>
      </w:r>
      <w:r w:rsidRPr="00CC34F5">
        <w:rPr>
          <w:rFonts w:asciiTheme="minorHAnsi" w:hAnsiTheme="minorHAnsi" w:cstheme="minorHAnsi"/>
          <w:b/>
          <w:sz w:val="24"/>
          <w:szCs w:val="24"/>
        </w:rPr>
        <w:tab/>
      </w:r>
      <w:r w:rsidRPr="00CC34F5">
        <w:rPr>
          <w:rFonts w:asciiTheme="minorHAnsi" w:hAnsiTheme="minorHAnsi" w:cstheme="minorHAnsi"/>
          <w:b/>
          <w:sz w:val="24"/>
          <w:szCs w:val="24"/>
        </w:rPr>
        <w:tab/>
        <w:t>Categoria do Cliente</w:t>
      </w:r>
    </w:p>
    <w:p w14:paraId="3AA31CA7"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a categoria do cliente:</w:t>
      </w:r>
    </w:p>
    <w:p w14:paraId="1E8EF86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usuário/consumidor final</w:t>
      </w:r>
    </w:p>
    <w:p w14:paraId="6DDD4B8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distribuidor autorizado</w:t>
      </w:r>
    </w:p>
    <w:p w14:paraId="5DA87E3F"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3 = outros distribuidores</w:t>
      </w:r>
    </w:p>
    <w:p w14:paraId="240013E0"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4 até n = outras (especificar)</w:t>
      </w:r>
    </w:p>
    <w:p w14:paraId="32073BD0"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Identificar os clientes que se enquadrem em mais de uma categoria, fornecendo as explicações pertinentes.</w:t>
      </w:r>
    </w:p>
    <w:p w14:paraId="5A8E6052" w14:textId="77777777" w:rsidR="00244A00" w:rsidRPr="00CC34F5" w:rsidRDefault="00244A00" w:rsidP="00244A00">
      <w:pPr>
        <w:pStyle w:val="Recuodecorpodetexto3"/>
        <w:ind w:left="-142" w:right="-198"/>
        <w:rPr>
          <w:rFonts w:asciiTheme="minorHAnsi" w:hAnsiTheme="minorHAnsi" w:cstheme="minorHAnsi"/>
          <w:sz w:val="24"/>
          <w:szCs w:val="24"/>
        </w:rPr>
      </w:pPr>
    </w:p>
    <w:p w14:paraId="231207C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07</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Venda</w:t>
      </w:r>
    </w:p>
    <w:p w14:paraId="05C0220D"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6E70345"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A data deve ser informada no formato DD/MM/AAAA.</w:t>
      </w:r>
    </w:p>
    <w:p w14:paraId="577550E5" w14:textId="77777777" w:rsidR="00244A00" w:rsidRPr="00CC34F5" w:rsidRDefault="00244A00" w:rsidP="00244A00">
      <w:pPr>
        <w:pStyle w:val="Recuodecorpodetexto3"/>
        <w:ind w:left="-142" w:right="-198"/>
        <w:rPr>
          <w:rFonts w:asciiTheme="minorHAnsi" w:hAnsiTheme="minorHAnsi" w:cstheme="minorHAnsi"/>
          <w:sz w:val="24"/>
          <w:szCs w:val="24"/>
        </w:rPr>
      </w:pPr>
    </w:p>
    <w:p w14:paraId="4AAD516F"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Termos de Entrega</w:t>
      </w:r>
    </w:p>
    <w:p w14:paraId="7619ECE8"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os termos de entrega.</w:t>
      </w:r>
    </w:p>
    <w:p w14:paraId="5BA27B76"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posto cliente</w:t>
      </w:r>
    </w:p>
    <w:p w14:paraId="03674F63"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posto lugar determinado pelo comprador</w:t>
      </w:r>
    </w:p>
    <w:p w14:paraId="2D5D438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 xml:space="preserve">3 = </w:t>
      </w:r>
      <w:proofErr w:type="spellStart"/>
      <w:r w:rsidRPr="00CC34F5">
        <w:rPr>
          <w:rFonts w:asciiTheme="minorHAnsi" w:hAnsiTheme="minorHAnsi" w:cstheme="minorHAnsi"/>
          <w:b/>
          <w:sz w:val="24"/>
          <w:szCs w:val="24"/>
        </w:rPr>
        <w:t>ex</w:t>
      </w:r>
      <w:proofErr w:type="spellEnd"/>
      <w:r w:rsidRPr="00CC34F5">
        <w:rPr>
          <w:rFonts w:asciiTheme="minorHAnsi" w:hAnsiTheme="minorHAnsi" w:cstheme="minorHAnsi"/>
          <w:b/>
          <w:sz w:val="24"/>
          <w:szCs w:val="24"/>
        </w:rPr>
        <w:t xml:space="preserve"> fabrica</w:t>
      </w:r>
    </w:p>
    <w:p w14:paraId="6DF5A06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até n = especificar outros termos de entrega</w:t>
      </w:r>
    </w:p>
    <w:p w14:paraId="0318BA37"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os termos de entrega, indicando os códigos utilizados e o significado de cada um.</w:t>
      </w:r>
    </w:p>
    <w:p w14:paraId="66AC7511" w14:textId="77777777" w:rsidR="00244A00" w:rsidRPr="00CC34F5" w:rsidRDefault="00244A00" w:rsidP="00244A00">
      <w:pPr>
        <w:pStyle w:val="Recuodecorpodetexto3"/>
        <w:ind w:left="-142" w:right="-198"/>
        <w:rPr>
          <w:rFonts w:asciiTheme="minorHAnsi" w:hAnsiTheme="minorHAnsi" w:cstheme="minorHAnsi"/>
          <w:b/>
          <w:sz w:val="24"/>
          <w:szCs w:val="24"/>
        </w:rPr>
      </w:pPr>
    </w:p>
    <w:p w14:paraId="01140A03"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08.2</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Condição de Pagamento</w:t>
      </w:r>
    </w:p>
    <w:p w14:paraId="78D0D0B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Relacionar a condição de pagamento concedida aos clientes.</w:t>
      </w:r>
    </w:p>
    <w:p w14:paraId="7DE4864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pagamento antecipado</w:t>
      </w:r>
    </w:p>
    <w:p w14:paraId="42FF356B"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à vista</w:t>
      </w:r>
    </w:p>
    <w:p w14:paraId="53B1209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3 = 30 dias após a fatura</w:t>
      </w:r>
    </w:p>
    <w:p w14:paraId="4D3B1438"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 especificar outras condições de pagamento</w:t>
      </w:r>
    </w:p>
    <w:p w14:paraId="6E83955D"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905F5A3" w14:textId="77777777" w:rsidR="00904965" w:rsidRPr="00CC34F5" w:rsidRDefault="00904965" w:rsidP="00904965">
      <w:pPr>
        <w:pStyle w:val="Recuodecorpodetexto3"/>
        <w:ind w:right="-198" w:firstLine="0"/>
        <w:rPr>
          <w:rFonts w:asciiTheme="minorHAnsi" w:hAnsiTheme="minorHAnsi" w:cstheme="minorHAnsi"/>
          <w:sz w:val="24"/>
          <w:szCs w:val="24"/>
        </w:rPr>
      </w:pPr>
    </w:p>
    <w:p w14:paraId="04AD5AF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09</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de Recebimento do Pagamento</w:t>
      </w:r>
    </w:p>
    <w:p w14:paraId="0986722C"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Pr="00CC34F5">
        <w:rPr>
          <w:rFonts w:asciiTheme="minorHAnsi" w:hAnsiTheme="minorHAnsi" w:cstheme="minorHAnsi"/>
          <w:sz w:val="24"/>
          <w:szCs w:val="24"/>
        </w:rPr>
        <w:t>I</w:t>
      </w:r>
      <w:r w:rsidR="00244A00" w:rsidRPr="00CC34F5">
        <w:rPr>
          <w:rFonts w:asciiTheme="minorHAnsi" w:hAnsiTheme="minorHAnsi" w:cstheme="minorHAnsi"/>
          <w:sz w:val="24"/>
          <w:szCs w:val="24"/>
        </w:rPr>
        <w:t>nformar a data de registro do recebimento do pagamento efetuado pelo cliente. A data deve ser informada no formato DD/MM/AAAA.</w:t>
      </w:r>
    </w:p>
    <w:p w14:paraId="05D6B25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88386F9" w14:textId="77777777" w:rsidR="00244A00" w:rsidRPr="00CC34F5" w:rsidRDefault="00244A00" w:rsidP="00244A00">
      <w:pPr>
        <w:pStyle w:val="Recuodecorpodetexto3"/>
        <w:ind w:left="-142" w:right="-198"/>
        <w:rPr>
          <w:rFonts w:asciiTheme="minorHAnsi" w:hAnsiTheme="minorHAnsi" w:cstheme="minorHAnsi"/>
          <w:sz w:val="24"/>
          <w:szCs w:val="24"/>
        </w:rPr>
      </w:pPr>
    </w:p>
    <w:p w14:paraId="08DDC51E"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10.1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 xml:space="preserve">Quantidade </w:t>
      </w:r>
      <w:r w:rsidR="00244A00" w:rsidRPr="00CC34F5">
        <w:rPr>
          <w:rFonts w:asciiTheme="minorHAnsi" w:hAnsiTheme="minorHAnsi" w:cstheme="minorHAnsi"/>
          <w:b/>
          <w:color w:val="FF0000"/>
          <w:sz w:val="24"/>
          <w:szCs w:val="24"/>
        </w:rPr>
        <w:t>(unidade informada, preferencialmente unidade de peso)</w:t>
      </w:r>
    </w:p>
    <w:p w14:paraId="3EDFCE64" w14:textId="77777777"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 xml:space="preserve">Informar a quantidade vendida (em </w:t>
      </w:r>
      <w:r w:rsidR="00244A00" w:rsidRPr="00CC34F5">
        <w:rPr>
          <w:rFonts w:asciiTheme="minorHAnsi" w:hAnsiTheme="minorHAnsi" w:cstheme="minorHAnsi"/>
          <w:color w:val="FF0000"/>
          <w:sz w:val="24"/>
          <w:szCs w:val="24"/>
        </w:rPr>
        <w:t xml:space="preserve">[unidade informada, preferencialmente unidade </w:t>
      </w:r>
      <w:r w:rsidR="00244A00" w:rsidRPr="00CC34F5">
        <w:rPr>
          <w:rFonts w:asciiTheme="minorHAnsi" w:hAnsiTheme="minorHAnsi" w:cstheme="minorHAnsi"/>
          <w:color w:val="FF0000"/>
          <w:sz w:val="24"/>
          <w:szCs w:val="24"/>
        </w:rPr>
        <w:lastRenderedPageBreak/>
        <w:t>de peso: kg ou t]</w:t>
      </w:r>
      <w:r w:rsidR="00244A00" w:rsidRPr="00CC34F5">
        <w:rPr>
          <w:rFonts w:asciiTheme="minorHAnsi" w:hAnsiTheme="minorHAnsi" w:cstheme="minorHAnsi"/>
          <w:sz w:val="24"/>
          <w:szCs w:val="24"/>
        </w:rPr>
        <w:t>).</w:t>
      </w:r>
    </w:p>
    <w:p w14:paraId="2AFD988A" w14:textId="77777777" w:rsidR="00904965" w:rsidRPr="00CC34F5" w:rsidRDefault="00904965" w:rsidP="00904965">
      <w:pPr>
        <w:pStyle w:val="Recuodecorpodetexto3"/>
        <w:ind w:left="2127" w:right="-198" w:hanging="2269"/>
        <w:rPr>
          <w:rFonts w:asciiTheme="minorHAnsi" w:hAnsiTheme="minorHAnsi" w:cstheme="minorHAnsi"/>
          <w:sz w:val="24"/>
          <w:szCs w:val="24"/>
        </w:rPr>
      </w:pPr>
    </w:p>
    <w:p w14:paraId="5DD1A12D" w14:textId="77777777"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b/>
          <w:sz w:val="24"/>
          <w:szCs w:val="24"/>
        </w:rPr>
        <w:t xml:space="preserve">  </w:t>
      </w:r>
      <w:r w:rsidR="00244A00" w:rsidRPr="00CC34F5">
        <w:rPr>
          <w:rFonts w:asciiTheme="minorHAnsi" w:hAnsiTheme="minorHAnsi" w:cstheme="minorHAnsi"/>
          <w:b/>
          <w:sz w:val="24"/>
          <w:szCs w:val="24"/>
        </w:rPr>
        <w:t>Campo Nº 10.2</w:t>
      </w:r>
      <w:r w:rsidR="00244A00" w:rsidRPr="00CC34F5">
        <w:rPr>
          <w:rFonts w:asciiTheme="minorHAnsi" w:hAnsiTheme="minorHAnsi" w:cstheme="minorHAnsi"/>
          <w:b/>
          <w:sz w:val="24"/>
          <w:szCs w:val="24"/>
        </w:rPr>
        <w:tab/>
        <w:t>Quantidade (unidade de comercialização)</w:t>
      </w:r>
    </w:p>
    <w:p w14:paraId="4E211A48" w14:textId="77777777" w:rsidR="00244A00"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quantidade vendida (na unidade de comercialização).</w:t>
      </w:r>
    </w:p>
    <w:p w14:paraId="66FA1B50" w14:textId="77777777" w:rsidR="00904965" w:rsidRPr="00CC34F5" w:rsidRDefault="00904965" w:rsidP="00904965">
      <w:pPr>
        <w:pStyle w:val="Recuodecorpodetexto3"/>
        <w:ind w:right="-198" w:firstLine="0"/>
        <w:rPr>
          <w:rFonts w:asciiTheme="minorHAnsi" w:hAnsiTheme="minorHAnsi" w:cstheme="minorHAnsi"/>
          <w:sz w:val="24"/>
          <w:szCs w:val="24"/>
        </w:rPr>
      </w:pPr>
    </w:p>
    <w:p w14:paraId="23F6C02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11</w:t>
      </w:r>
      <w:r w:rsidRPr="00CC34F5">
        <w:rPr>
          <w:rFonts w:asciiTheme="minorHAnsi" w:hAnsiTheme="minorHAnsi" w:cstheme="minorHAnsi"/>
          <w:b/>
          <w:sz w:val="24"/>
          <w:szCs w:val="24"/>
        </w:rPr>
        <w:tab/>
      </w:r>
      <w:r w:rsidRPr="00CC34F5">
        <w:rPr>
          <w:rFonts w:asciiTheme="minorHAnsi" w:hAnsiTheme="minorHAnsi" w:cstheme="minorHAnsi"/>
          <w:b/>
          <w:sz w:val="24"/>
          <w:szCs w:val="24"/>
        </w:rPr>
        <w:tab/>
        <w:t>Valor Total Bruto</w:t>
      </w:r>
    </w:p>
    <w:p w14:paraId="4C357353"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da nota fiscal de venda.</w:t>
      </w:r>
    </w:p>
    <w:p w14:paraId="39961FFA" w14:textId="77777777" w:rsidR="00244A00" w:rsidRPr="00CC34F5" w:rsidRDefault="00244A00" w:rsidP="00244A00">
      <w:pPr>
        <w:pStyle w:val="Recuodecorpodetexto3"/>
        <w:ind w:left="-142" w:right="-198"/>
        <w:rPr>
          <w:rFonts w:asciiTheme="minorHAnsi" w:hAnsiTheme="minorHAnsi" w:cstheme="minorHAnsi"/>
          <w:sz w:val="24"/>
          <w:szCs w:val="24"/>
        </w:rPr>
      </w:pPr>
    </w:p>
    <w:p w14:paraId="4F55981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12</w:t>
      </w:r>
      <w:r w:rsidRPr="00CC34F5">
        <w:rPr>
          <w:rFonts w:asciiTheme="minorHAnsi" w:hAnsiTheme="minorHAnsi" w:cstheme="minorHAnsi"/>
          <w:b/>
          <w:sz w:val="24"/>
          <w:szCs w:val="24"/>
        </w:rPr>
        <w:tab/>
      </w:r>
      <w:r w:rsidRPr="00CC34F5">
        <w:rPr>
          <w:rFonts w:asciiTheme="minorHAnsi" w:hAnsiTheme="minorHAnsi" w:cstheme="minorHAnsi"/>
          <w:b/>
          <w:sz w:val="24"/>
          <w:szCs w:val="24"/>
        </w:rPr>
        <w:tab/>
        <w:t>IPI</w:t>
      </w:r>
    </w:p>
    <w:p w14:paraId="21B824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IPI (R$) da venda.</w:t>
      </w:r>
    </w:p>
    <w:p w14:paraId="305AA91E" w14:textId="77777777" w:rsidR="00244A00" w:rsidRPr="00CC34F5" w:rsidRDefault="00244A00" w:rsidP="00244A00">
      <w:pPr>
        <w:pStyle w:val="Recuodecorpodetexto3"/>
        <w:ind w:left="-142" w:right="-198"/>
        <w:rPr>
          <w:rFonts w:asciiTheme="minorHAnsi" w:hAnsiTheme="minorHAnsi" w:cstheme="minorHAnsi"/>
          <w:sz w:val="24"/>
          <w:szCs w:val="24"/>
        </w:rPr>
      </w:pPr>
    </w:p>
    <w:p w14:paraId="2116A1D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13</w:t>
      </w:r>
      <w:r w:rsidRPr="00CC34F5">
        <w:rPr>
          <w:rFonts w:asciiTheme="minorHAnsi" w:hAnsiTheme="minorHAnsi" w:cstheme="minorHAnsi"/>
          <w:b/>
          <w:sz w:val="24"/>
          <w:szCs w:val="24"/>
        </w:rPr>
        <w:tab/>
      </w:r>
      <w:r w:rsidRPr="00CC34F5">
        <w:rPr>
          <w:rFonts w:asciiTheme="minorHAnsi" w:hAnsiTheme="minorHAnsi" w:cstheme="minorHAnsi"/>
          <w:b/>
          <w:sz w:val="24"/>
          <w:szCs w:val="24"/>
        </w:rPr>
        <w:tab/>
        <w:t>PIS</w:t>
      </w:r>
    </w:p>
    <w:p w14:paraId="7C4C7D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PIS (R$) da venda.</w:t>
      </w:r>
    </w:p>
    <w:p w14:paraId="1D752FF2" w14:textId="77777777" w:rsidR="00244A00" w:rsidRPr="00CC34F5" w:rsidRDefault="00244A00" w:rsidP="00244A00">
      <w:pPr>
        <w:pStyle w:val="Recuodecorpodetexto3"/>
        <w:ind w:left="-142" w:right="-198"/>
        <w:rPr>
          <w:rFonts w:asciiTheme="minorHAnsi" w:hAnsiTheme="minorHAnsi" w:cstheme="minorHAnsi"/>
          <w:sz w:val="24"/>
          <w:szCs w:val="24"/>
        </w:rPr>
      </w:pPr>
    </w:p>
    <w:p w14:paraId="33BD0CF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14</w:t>
      </w:r>
      <w:r w:rsidRPr="00CC34F5">
        <w:rPr>
          <w:rFonts w:asciiTheme="minorHAnsi" w:hAnsiTheme="minorHAnsi" w:cstheme="minorHAnsi"/>
          <w:b/>
          <w:sz w:val="24"/>
          <w:szCs w:val="24"/>
        </w:rPr>
        <w:tab/>
      </w:r>
      <w:r w:rsidRPr="00CC34F5">
        <w:rPr>
          <w:rFonts w:asciiTheme="minorHAnsi" w:hAnsiTheme="minorHAnsi" w:cstheme="minorHAnsi"/>
          <w:b/>
          <w:sz w:val="24"/>
          <w:szCs w:val="24"/>
        </w:rPr>
        <w:tab/>
        <w:t>COFINS</w:t>
      </w:r>
    </w:p>
    <w:p w14:paraId="76A62B9A"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 xml:space="preserve">Observação: </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da COFINS (R$) da venda.</w:t>
      </w:r>
    </w:p>
    <w:p w14:paraId="5FE399AC" w14:textId="77777777" w:rsidR="00244A00" w:rsidRPr="00CC34F5" w:rsidRDefault="00244A00" w:rsidP="00244A00">
      <w:pPr>
        <w:pStyle w:val="Recuodecorpodetexto3"/>
        <w:ind w:left="-142" w:right="-198"/>
        <w:rPr>
          <w:rFonts w:asciiTheme="minorHAnsi" w:hAnsiTheme="minorHAnsi" w:cstheme="minorHAnsi"/>
          <w:sz w:val="24"/>
          <w:szCs w:val="24"/>
        </w:rPr>
      </w:pPr>
    </w:p>
    <w:p w14:paraId="398B3686"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15</w:t>
      </w:r>
      <w:r w:rsidRPr="00CC34F5">
        <w:rPr>
          <w:rFonts w:asciiTheme="minorHAnsi" w:hAnsiTheme="minorHAnsi" w:cstheme="minorHAnsi"/>
          <w:b/>
          <w:sz w:val="24"/>
          <w:szCs w:val="24"/>
        </w:rPr>
        <w:tab/>
      </w:r>
      <w:r w:rsidRPr="00CC34F5">
        <w:rPr>
          <w:rFonts w:asciiTheme="minorHAnsi" w:hAnsiTheme="minorHAnsi" w:cstheme="minorHAnsi"/>
          <w:b/>
          <w:sz w:val="24"/>
          <w:szCs w:val="24"/>
        </w:rPr>
        <w:tab/>
        <w:t>ICMS</w:t>
      </w:r>
    </w:p>
    <w:p w14:paraId="2CB780C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ICMS (R$) da venda.</w:t>
      </w:r>
    </w:p>
    <w:p w14:paraId="16D3504C" w14:textId="77777777" w:rsidR="00244A00" w:rsidRPr="00CC34F5" w:rsidRDefault="00244A00" w:rsidP="00244A00">
      <w:pPr>
        <w:pStyle w:val="Recuodecorpodetexto3"/>
        <w:ind w:left="-142" w:right="-198"/>
        <w:rPr>
          <w:rFonts w:asciiTheme="minorHAnsi" w:hAnsiTheme="minorHAnsi" w:cstheme="minorHAnsi"/>
          <w:sz w:val="24"/>
          <w:szCs w:val="24"/>
        </w:rPr>
      </w:pPr>
    </w:p>
    <w:p w14:paraId="43BC2177"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16</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Descontos e Abatimentos</w:t>
      </w:r>
    </w:p>
    <w:p w14:paraId="235CB25E"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o valor total (R$) de eventuais descontos e abatimentos concedidos após a emissão da nota fiscal de venda.</w:t>
      </w:r>
    </w:p>
    <w:p w14:paraId="36337559"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6F29AFD2"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2D4AF8F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17</w:t>
      </w:r>
      <w:r w:rsidRPr="00CC34F5">
        <w:rPr>
          <w:rFonts w:asciiTheme="minorHAnsi" w:hAnsiTheme="minorHAnsi" w:cstheme="minorHAnsi"/>
          <w:b/>
          <w:sz w:val="24"/>
          <w:szCs w:val="24"/>
        </w:rPr>
        <w:tab/>
      </w:r>
      <w:r w:rsidRPr="00CC34F5">
        <w:rPr>
          <w:rFonts w:asciiTheme="minorHAnsi" w:hAnsiTheme="minorHAnsi" w:cstheme="minorHAnsi"/>
          <w:b/>
          <w:sz w:val="24"/>
          <w:szCs w:val="24"/>
        </w:rPr>
        <w:tab/>
        <w:t>Frete s/Venda</w:t>
      </w:r>
    </w:p>
    <w:p w14:paraId="303EB264"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frete interno incorrido na venda.</w:t>
      </w:r>
    </w:p>
    <w:p w14:paraId="704E6DCF"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0BD782FB"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65C8967F"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18</w:t>
      </w:r>
      <w:r w:rsidRPr="00CC34F5">
        <w:rPr>
          <w:rFonts w:asciiTheme="minorHAnsi" w:hAnsiTheme="minorHAnsi" w:cstheme="minorHAnsi"/>
          <w:b/>
          <w:sz w:val="24"/>
          <w:szCs w:val="24"/>
        </w:rPr>
        <w:tab/>
      </w:r>
      <w:r w:rsidRPr="00CC34F5">
        <w:rPr>
          <w:rFonts w:asciiTheme="minorHAnsi" w:hAnsiTheme="minorHAnsi" w:cstheme="minorHAnsi"/>
          <w:b/>
          <w:sz w:val="24"/>
          <w:szCs w:val="24"/>
        </w:rPr>
        <w:tab/>
        <w:t>Seguro s/Venda</w:t>
      </w:r>
    </w:p>
    <w:p w14:paraId="5B4272A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seguro interno incorrido na venda.</w:t>
      </w:r>
    </w:p>
    <w:p w14:paraId="1F348B4B"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3DD078F0"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01BC6DFA"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19</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Diretas de Vendas</w:t>
      </w:r>
    </w:p>
    <w:p w14:paraId="34D3BAA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de eventuais outras despesas diretas incorridas na venda da mercadoria.</w:t>
      </w:r>
    </w:p>
    <w:p w14:paraId="39AD7B28"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4F5A851F"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5EB1DD1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20</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Indiretas de Vendas</w:t>
      </w:r>
    </w:p>
    <w:p w14:paraId="687A90BE" w14:textId="77777777" w:rsidR="00244A00" w:rsidRPr="00CC34F5" w:rsidRDefault="00904965" w:rsidP="00904965">
      <w:pPr>
        <w:pStyle w:val="Recuodecorpodetexto3"/>
        <w:ind w:left="-142" w:right="-198" w:firstLine="0"/>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00244A00" w:rsidRPr="00CC34F5">
        <w:rPr>
          <w:rFonts w:asciiTheme="minorHAnsi" w:hAnsiTheme="minorHAnsi" w:cstheme="minorHAnsi"/>
          <w:sz w:val="24"/>
          <w:szCs w:val="24"/>
        </w:rPr>
        <w:tab/>
        <w:t>Informar o valor total (R$) das despesas indiretas incorridas pela empresa.</w:t>
      </w:r>
    </w:p>
    <w:p w14:paraId="410FB25F"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123ACF31"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752B34C2"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21</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Gerais e Administrativas</w:t>
      </w:r>
    </w:p>
    <w:p w14:paraId="1593EBE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das despesas gerais e administrativas incorridas pela empresa.</w:t>
      </w:r>
    </w:p>
    <w:p w14:paraId="66CD559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E59011B" w14:textId="77777777" w:rsidR="00244A00" w:rsidRPr="00CC34F5" w:rsidRDefault="00244A00" w:rsidP="00244A00">
      <w:pPr>
        <w:pStyle w:val="Recuodecorpodetexto3"/>
        <w:ind w:left="-142" w:right="-198"/>
        <w:rPr>
          <w:rFonts w:asciiTheme="minorHAnsi" w:hAnsiTheme="minorHAnsi" w:cstheme="minorHAnsi"/>
          <w:b/>
          <w:sz w:val="24"/>
          <w:szCs w:val="24"/>
        </w:rPr>
      </w:pPr>
    </w:p>
    <w:p w14:paraId="678C49B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22</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de Manutenção de Estoques</w:t>
      </w:r>
    </w:p>
    <w:p w14:paraId="0BF3DFE6"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5E130C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B1A15CB" w14:textId="77777777" w:rsidR="00244A00" w:rsidRPr="00CC34F5" w:rsidRDefault="00244A00" w:rsidP="00244A00">
      <w:pPr>
        <w:pStyle w:val="Recuodecorpodetexto3"/>
        <w:ind w:left="-142" w:right="-198"/>
        <w:rPr>
          <w:rFonts w:asciiTheme="minorHAnsi" w:hAnsiTheme="minorHAnsi" w:cstheme="minorHAnsi"/>
          <w:b/>
          <w:sz w:val="24"/>
          <w:szCs w:val="24"/>
        </w:rPr>
      </w:pPr>
    </w:p>
    <w:p w14:paraId="42C2E71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23</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Financeiro</w:t>
      </w:r>
    </w:p>
    <w:p w14:paraId="4A28F942"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27" w:name="_Toc12161866"/>
      <w:bookmarkEnd w:id="27"/>
    </w:p>
    <w:p w14:paraId="14D91DF4" w14:textId="77777777" w:rsidR="000D0087" w:rsidRPr="00CC34F5" w:rsidRDefault="000D0087">
      <w:pPr>
        <w:widowControl/>
        <w:rPr>
          <w:rFonts w:asciiTheme="minorHAnsi" w:hAnsiTheme="minorHAnsi" w:cstheme="minorHAnsi"/>
          <w:sz w:val="24"/>
          <w:szCs w:val="24"/>
        </w:rPr>
      </w:pPr>
      <w:r w:rsidRPr="00CC34F5">
        <w:rPr>
          <w:rFonts w:asciiTheme="minorHAnsi" w:hAnsiTheme="minorHAnsi" w:cstheme="minorHAnsi"/>
          <w:sz w:val="24"/>
          <w:szCs w:val="24"/>
        </w:rPr>
        <w:br w:type="page"/>
      </w:r>
    </w:p>
    <w:p w14:paraId="685ECCBD" w14:textId="77777777" w:rsidR="00244A00" w:rsidRPr="00CC34F5" w:rsidRDefault="00244A00" w:rsidP="00244A00">
      <w:pPr>
        <w:pStyle w:val="Recuodecorpodetexto3"/>
        <w:ind w:left="2127" w:right="-198" w:hanging="2269"/>
        <w:rPr>
          <w:rFonts w:asciiTheme="minorHAnsi" w:hAnsiTheme="minorHAnsi" w:cstheme="minorHAnsi"/>
          <w:sz w:val="24"/>
          <w:szCs w:val="24"/>
        </w:rPr>
      </w:pPr>
    </w:p>
    <w:p w14:paraId="17E16A38" w14:textId="77777777" w:rsidR="000D0087" w:rsidRPr="00CC34F5" w:rsidRDefault="000D0087" w:rsidP="00244A00">
      <w:pPr>
        <w:pStyle w:val="Recuodecorpodetexto3"/>
        <w:ind w:left="2127" w:right="-198" w:hanging="2269"/>
        <w:rPr>
          <w:rFonts w:asciiTheme="minorHAnsi" w:hAnsiTheme="minorHAnsi" w:cstheme="minorHAnsi"/>
          <w:sz w:val="24"/>
          <w:szCs w:val="24"/>
        </w:rPr>
      </w:pPr>
    </w:p>
    <w:p w14:paraId="3DB4ADFA" w14:textId="77777777" w:rsidR="000D0087" w:rsidRPr="00CC34F5" w:rsidRDefault="000D0087" w:rsidP="000D0087">
      <w:pPr>
        <w:jc w:val="center"/>
        <w:rPr>
          <w:rFonts w:asciiTheme="minorHAnsi" w:hAnsiTheme="minorHAnsi" w:cstheme="minorHAnsi"/>
          <w:b/>
          <w:sz w:val="24"/>
          <w:szCs w:val="24"/>
        </w:rPr>
      </w:pPr>
      <w:r w:rsidRPr="00CC34F5">
        <w:rPr>
          <w:rFonts w:asciiTheme="minorHAnsi" w:hAnsiTheme="minorHAnsi" w:cstheme="minorHAnsi"/>
          <w:b/>
          <w:sz w:val="24"/>
          <w:szCs w:val="24"/>
        </w:rPr>
        <w:t>APÊNDICE I</w:t>
      </w:r>
    </w:p>
    <w:p w14:paraId="57831C2C" w14:textId="77777777" w:rsidR="000D0087" w:rsidRPr="00CC34F5" w:rsidRDefault="000D0087" w:rsidP="000D0087">
      <w:pPr>
        <w:rPr>
          <w:rFonts w:asciiTheme="minorHAnsi" w:hAnsiTheme="minorHAnsi" w:cstheme="minorHAnsi"/>
          <w:sz w:val="24"/>
          <w:szCs w:val="24"/>
        </w:rPr>
      </w:pPr>
    </w:p>
    <w:p w14:paraId="5BDCA158"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TERMO DE RESPONSABILIDADE</w:t>
      </w:r>
    </w:p>
    <w:p w14:paraId="3A26933F" w14:textId="77777777" w:rsidR="000D0087" w:rsidRPr="00CC34F5" w:rsidRDefault="000D0087" w:rsidP="000D0087">
      <w:pPr>
        <w:rPr>
          <w:rFonts w:asciiTheme="minorHAnsi" w:hAnsiTheme="minorHAnsi" w:cstheme="minorHAnsi"/>
          <w:sz w:val="24"/>
          <w:szCs w:val="24"/>
        </w:rPr>
      </w:pPr>
    </w:p>
    <w:p w14:paraId="74EBAF66" w14:textId="77777777" w:rsidR="000D0087" w:rsidRPr="00CC34F5" w:rsidRDefault="000D0087" w:rsidP="000D0087">
      <w:pPr>
        <w:rPr>
          <w:rFonts w:asciiTheme="minorHAnsi" w:hAnsiTheme="minorHAnsi" w:cstheme="minorHAnsi"/>
          <w:sz w:val="24"/>
          <w:szCs w:val="24"/>
        </w:rPr>
      </w:pPr>
    </w:p>
    <w:p w14:paraId="10B4E241" w14:textId="77777777" w:rsidR="000D0087" w:rsidRPr="00CC34F5" w:rsidRDefault="000D0087" w:rsidP="000D0087">
      <w:pPr>
        <w:rPr>
          <w:rFonts w:asciiTheme="minorHAnsi" w:hAnsiTheme="minorHAnsi" w:cstheme="minorHAnsi"/>
          <w:sz w:val="24"/>
          <w:szCs w:val="24"/>
        </w:rPr>
      </w:pPr>
    </w:p>
    <w:p w14:paraId="06589762"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PARTE INTERESSADA:</w:t>
      </w:r>
    </w:p>
    <w:p w14:paraId="0FB42DD2" w14:textId="77777777" w:rsidR="000D0087" w:rsidRPr="00CC34F5" w:rsidRDefault="000D0087" w:rsidP="000D0087">
      <w:pPr>
        <w:rPr>
          <w:rFonts w:asciiTheme="minorHAnsi" w:hAnsiTheme="minorHAnsi" w:cstheme="minorHAnsi"/>
          <w:sz w:val="24"/>
          <w:szCs w:val="24"/>
        </w:rPr>
      </w:pPr>
    </w:p>
    <w:p w14:paraId="0E4E9301"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REPRESENTANTE LEGAL:</w:t>
      </w:r>
    </w:p>
    <w:p w14:paraId="776A4C4D" w14:textId="77777777" w:rsidR="000D0087" w:rsidRPr="00CC34F5" w:rsidRDefault="000D0087" w:rsidP="000D0087">
      <w:pPr>
        <w:jc w:val="both"/>
        <w:rPr>
          <w:rFonts w:asciiTheme="minorHAnsi" w:hAnsiTheme="minorHAnsi" w:cstheme="minorHAnsi"/>
          <w:sz w:val="24"/>
          <w:szCs w:val="24"/>
        </w:rPr>
      </w:pPr>
    </w:p>
    <w:p w14:paraId="43FE15F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CARGO/FUNÇÃO DO REPRESENTANTE LEGAL:</w:t>
      </w:r>
    </w:p>
    <w:p w14:paraId="059E7A08" w14:textId="77777777" w:rsidR="000D0087" w:rsidRPr="00CC34F5" w:rsidRDefault="000D0087" w:rsidP="000D0087">
      <w:pPr>
        <w:jc w:val="both"/>
        <w:rPr>
          <w:rFonts w:asciiTheme="minorHAnsi" w:hAnsiTheme="minorHAnsi" w:cstheme="minorHAnsi"/>
          <w:sz w:val="24"/>
          <w:szCs w:val="24"/>
        </w:rPr>
      </w:pPr>
    </w:p>
    <w:p w14:paraId="2BBC46B2"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TELEFONE: </w:t>
      </w:r>
    </w:p>
    <w:p w14:paraId="70F0E092" w14:textId="77777777" w:rsidR="000D0087" w:rsidRPr="00CC34F5" w:rsidRDefault="000D0087" w:rsidP="000D0087">
      <w:pPr>
        <w:jc w:val="both"/>
        <w:rPr>
          <w:rFonts w:asciiTheme="minorHAnsi" w:hAnsiTheme="minorHAnsi" w:cstheme="minorHAnsi"/>
          <w:sz w:val="24"/>
          <w:szCs w:val="24"/>
        </w:rPr>
      </w:pPr>
    </w:p>
    <w:p w14:paraId="63E42CEF"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w:t>
      </w:r>
    </w:p>
    <w:p w14:paraId="439CBC3E" w14:textId="77777777" w:rsidR="000D0087" w:rsidRPr="00CC34F5" w:rsidRDefault="000D0087" w:rsidP="000D0087">
      <w:pPr>
        <w:jc w:val="both"/>
        <w:rPr>
          <w:rFonts w:asciiTheme="minorHAnsi" w:hAnsiTheme="minorHAnsi" w:cstheme="minorHAnsi"/>
          <w:sz w:val="24"/>
          <w:szCs w:val="24"/>
        </w:rPr>
      </w:pPr>
    </w:p>
    <w:p w14:paraId="6EEE742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 ELETRÔNICO</w:t>
      </w:r>
      <w:r w:rsidR="00E81C41" w:rsidRPr="00CC34F5">
        <w:rPr>
          <w:rFonts w:asciiTheme="minorHAnsi" w:hAnsiTheme="minorHAnsi" w:cstheme="minorHAnsi"/>
          <w:sz w:val="24"/>
          <w:szCs w:val="24"/>
        </w:rPr>
        <w:t xml:space="preserve"> (e-mail)</w:t>
      </w:r>
      <w:r w:rsidRPr="00CC34F5">
        <w:rPr>
          <w:rFonts w:asciiTheme="minorHAnsi" w:hAnsiTheme="minorHAnsi" w:cstheme="minorHAnsi"/>
          <w:sz w:val="24"/>
          <w:szCs w:val="24"/>
        </w:rPr>
        <w:t>:</w:t>
      </w:r>
    </w:p>
    <w:p w14:paraId="4CEC0ADC" w14:textId="77777777" w:rsidR="000D0087" w:rsidRPr="00CC34F5" w:rsidRDefault="000D0087" w:rsidP="000D0087">
      <w:pPr>
        <w:jc w:val="both"/>
        <w:rPr>
          <w:rFonts w:asciiTheme="minorHAnsi" w:hAnsiTheme="minorHAnsi" w:cstheme="minorHAnsi"/>
          <w:sz w:val="24"/>
          <w:szCs w:val="24"/>
        </w:rPr>
      </w:pPr>
    </w:p>
    <w:p w14:paraId="16698765" w14:textId="77777777" w:rsidR="000D0087" w:rsidRPr="00CC34F5" w:rsidRDefault="000D0087" w:rsidP="000D0087">
      <w:pPr>
        <w:rPr>
          <w:rFonts w:asciiTheme="minorHAnsi" w:hAnsiTheme="minorHAnsi" w:cstheme="minorHAnsi"/>
          <w:sz w:val="24"/>
          <w:szCs w:val="24"/>
        </w:rPr>
      </w:pPr>
    </w:p>
    <w:p w14:paraId="697BEFA0" w14:textId="77777777" w:rsidR="000D0087" w:rsidRPr="00CC34F5" w:rsidRDefault="000D0087" w:rsidP="000D0087">
      <w:pPr>
        <w:rPr>
          <w:rFonts w:asciiTheme="minorHAnsi" w:hAnsiTheme="minorHAnsi" w:cstheme="minorHAnsi"/>
          <w:sz w:val="24"/>
          <w:szCs w:val="24"/>
        </w:rPr>
      </w:pPr>
    </w:p>
    <w:p w14:paraId="52A4C755" w14:textId="24458C8E"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CC34F5">
        <w:rPr>
          <w:rFonts w:asciiTheme="minorHAnsi" w:hAnsiTheme="minorHAnsi" w:cstheme="minorHAnsi"/>
          <w:b/>
          <w:sz w:val="24"/>
          <w:szCs w:val="24"/>
        </w:rPr>
        <w:t>in loco</w:t>
      </w:r>
      <w:r w:rsidRPr="00CC34F5">
        <w:rPr>
          <w:rFonts w:asciiTheme="minorHAnsi" w:hAnsiTheme="minorHAnsi" w:cstheme="minorHAnsi"/>
          <w:sz w:val="24"/>
          <w:szCs w:val="24"/>
        </w:rPr>
        <w:t xml:space="preserve"> </w:t>
      </w:r>
      <w:r w:rsidR="00C177F5">
        <w:rPr>
          <w:rFonts w:asciiTheme="minorHAnsi" w:hAnsiTheme="minorHAnsi" w:cstheme="minorHAnsi"/>
          <w:sz w:val="24"/>
          <w:szCs w:val="24"/>
        </w:rPr>
        <w:t>pelo DECOM</w:t>
      </w:r>
      <w:r w:rsidRPr="00CC34F5">
        <w:rPr>
          <w:rFonts w:asciiTheme="minorHAnsi" w:hAnsiTheme="minorHAnsi" w:cstheme="minorHAnsi"/>
          <w:sz w:val="24"/>
          <w:szCs w:val="24"/>
        </w:rPr>
        <w:t>.</w:t>
      </w:r>
    </w:p>
    <w:p w14:paraId="167FEB89" w14:textId="77777777" w:rsidR="000D0087" w:rsidRPr="00CC34F5" w:rsidRDefault="000D0087" w:rsidP="000D0087">
      <w:pPr>
        <w:jc w:val="both"/>
        <w:rPr>
          <w:rFonts w:asciiTheme="minorHAnsi" w:hAnsiTheme="minorHAnsi" w:cstheme="minorHAnsi"/>
          <w:sz w:val="24"/>
          <w:szCs w:val="24"/>
        </w:rPr>
      </w:pPr>
    </w:p>
    <w:p w14:paraId="447BB093" w14:textId="0F74FCD0"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Autorizo </w:t>
      </w:r>
      <w:r w:rsidR="00C177F5">
        <w:rPr>
          <w:rFonts w:asciiTheme="minorHAnsi" w:hAnsiTheme="minorHAnsi" w:cstheme="minorHAnsi"/>
          <w:sz w:val="24"/>
          <w:szCs w:val="24"/>
        </w:rPr>
        <w:t>o DECOM</w:t>
      </w:r>
      <w:r w:rsidRPr="00CC34F5">
        <w:rPr>
          <w:rFonts w:asciiTheme="minorHAnsi" w:hAnsiTheme="minorHAnsi" w:cstheme="minorHAnsi"/>
          <w:sz w:val="24"/>
          <w:szCs w:val="24"/>
        </w:rPr>
        <w:t xml:space="preserve"> a utilizar as informações apresentadas neste questionário.</w:t>
      </w:r>
    </w:p>
    <w:p w14:paraId="5831CE05" w14:textId="77777777" w:rsidR="000D0087" w:rsidRPr="00CC34F5" w:rsidRDefault="000D0087" w:rsidP="000D0087">
      <w:pPr>
        <w:ind w:firstLine="708"/>
        <w:jc w:val="both"/>
        <w:rPr>
          <w:rFonts w:asciiTheme="minorHAnsi" w:hAnsiTheme="minorHAnsi" w:cstheme="minorHAnsi"/>
          <w:sz w:val="24"/>
          <w:szCs w:val="24"/>
        </w:rPr>
      </w:pPr>
    </w:p>
    <w:p w14:paraId="09B96EC3" w14:textId="77777777" w:rsidR="000D0087" w:rsidRPr="00CC34F5" w:rsidRDefault="000D0087" w:rsidP="000D0087">
      <w:pPr>
        <w:ind w:firstLine="708"/>
        <w:jc w:val="both"/>
        <w:rPr>
          <w:rFonts w:asciiTheme="minorHAnsi" w:hAnsiTheme="minorHAnsi" w:cstheme="minorHAnsi"/>
          <w:color w:val="000000"/>
          <w:w w:val="99"/>
          <w:sz w:val="24"/>
          <w:szCs w:val="24"/>
        </w:rPr>
      </w:pPr>
      <w:r w:rsidRPr="00CC34F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9DAD342" w14:textId="77777777" w:rsidR="000D0087" w:rsidRPr="00CC34F5" w:rsidRDefault="000D0087" w:rsidP="000D0087">
      <w:pPr>
        <w:ind w:firstLine="708"/>
        <w:jc w:val="both"/>
        <w:rPr>
          <w:rFonts w:asciiTheme="minorHAnsi" w:hAnsiTheme="minorHAnsi" w:cstheme="minorHAnsi"/>
          <w:sz w:val="24"/>
          <w:szCs w:val="24"/>
        </w:rPr>
      </w:pPr>
    </w:p>
    <w:p w14:paraId="4AE74917" w14:textId="77777777" w:rsidR="000D0087" w:rsidRPr="00CC34F5" w:rsidRDefault="000D0087" w:rsidP="000D0087">
      <w:pPr>
        <w:jc w:val="both"/>
        <w:rPr>
          <w:rFonts w:asciiTheme="minorHAnsi" w:hAnsiTheme="minorHAnsi" w:cstheme="minorHAnsi"/>
          <w:sz w:val="24"/>
          <w:szCs w:val="24"/>
        </w:rPr>
      </w:pPr>
    </w:p>
    <w:p w14:paraId="25EBE773" w14:textId="77777777" w:rsidR="000D0087" w:rsidRPr="00CC34F5" w:rsidRDefault="000D0087" w:rsidP="000D0087">
      <w:pPr>
        <w:jc w:val="both"/>
        <w:rPr>
          <w:rFonts w:asciiTheme="minorHAnsi" w:hAnsiTheme="minorHAnsi" w:cstheme="minorHAnsi"/>
          <w:sz w:val="24"/>
          <w:szCs w:val="24"/>
        </w:rPr>
      </w:pPr>
    </w:p>
    <w:p w14:paraId="661AF66D" w14:textId="77777777" w:rsidR="000D0087" w:rsidRPr="00CC34F5" w:rsidRDefault="000D0087" w:rsidP="000D0087">
      <w:pPr>
        <w:jc w:val="both"/>
        <w:rPr>
          <w:rFonts w:asciiTheme="minorHAnsi" w:hAnsiTheme="minorHAnsi" w:cstheme="minorHAnsi"/>
          <w:sz w:val="24"/>
          <w:szCs w:val="24"/>
        </w:rPr>
      </w:pPr>
    </w:p>
    <w:p w14:paraId="336C90A9" w14:textId="77777777" w:rsidR="000D0087" w:rsidRPr="00CC34F5" w:rsidRDefault="000D0087" w:rsidP="000D0087">
      <w:pPr>
        <w:jc w:val="right"/>
        <w:rPr>
          <w:rFonts w:asciiTheme="minorHAnsi" w:hAnsiTheme="minorHAnsi" w:cstheme="minorHAnsi"/>
          <w:sz w:val="24"/>
          <w:szCs w:val="24"/>
        </w:rPr>
      </w:pPr>
      <w:r w:rsidRPr="00CC34F5">
        <w:rPr>
          <w:rFonts w:asciiTheme="minorHAnsi" w:hAnsiTheme="minorHAnsi" w:cstheme="minorHAnsi"/>
          <w:sz w:val="24"/>
          <w:szCs w:val="24"/>
        </w:rPr>
        <w:t>Local e data</w:t>
      </w:r>
    </w:p>
    <w:p w14:paraId="66F66DCC" w14:textId="77777777" w:rsidR="000D0087" w:rsidRPr="00CC34F5" w:rsidRDefault="000D0087" w:rsidP="000D0087">
      <w:pPr>
        <w:jc w:val="center"/>
        <w:rPr>
          <w:rFonts w:asciiTheme="minorHAnsi" w:hAnsiTheme="minorHAnsi" w:cstheme="minorHAnsi"/>
          <w:sz w:val="24"/>
          <w:szCs w:val="24"/>
        </w:rPr>
      </w:pPr>
    </w:p>
    <w:p w14:paraId="16DF131D" w14:textId="77777777" w:rsidR="000D0087" w:rsidRPr="00CC34F5" w:rsidRDefault="000D0087" w:rsidP="000D0087">
      <w:pPr>
        <w:jc w:val="center"/>
        <w:rPr>
          <w:rFonts w:asciiTheme="minorHAnsi" w:hAnsiTheme="minorHAnsi" w:cstheme="minorHAnsi"/>
          <w:sz w:val="24"/>
          <w:szCs w:val="24"/>
        </w:rPr>
      </w:pPr>
    </w:p>
    <w:p w14:paraId="06ECF783" w14:textId="77777777" w:rsidR="000D0087" w:rsidRPr="00CC34F5" w:rsidRDefault="000D0087" w:rsidP="000D0087">
      <w:pPr>
        <w:jc w:val="center"/>
        <w:rPr>
          <w:rFonts w:asciiTheme="minorHAnsi" w:hAnsiTheme="minorHAnsi" w:cstheme="minorHAnsi"/>
          <w:sz w:val="24"/>
          <w:szCs w:val="24"/>
        </w:rPr>
      </w:pPr>
    </w:p>
    <w:p w14:paraId="4BE00400" w14:textId="77777777" w:rsidR="000D0087" w:rsidRPr="00CC34F5" w:rsidRDefault="000D0087" w:rsidP="000D0087">
      <w:pPr>
        <w:jc w:val="center"/>
        <w:rPr>
          <w:rFonts w:asciiTheme="minorHAnsi" w:hAnsiTheme="minorHAnsi" w:cstheme="minorHAnsi"/>
          <w:sz w:val="24"/>
          <w:szCs w:val="24"/>
        </w:rPr>
      </w:pPr>
    </w:p>
    <w:p w14:paraId="6C0662AB" w14:textId="77777777" w:rsidR="000D0087" w:rsidRPr="00CC34F5" w:rsidRDefault="000D0087" w:rsidP="000D0087">
      <w:pPr>
        <w:jc w:val="center"/>
        <w:rPr>
          <w:rFonts w:asciiTheme="minorHAnsi" w:hAnsiTheme="minorHAnsi" w:cstheme="minorHAnsi"/>
          <w:sz w:val="24"/>
          <w:szCs w:val="24"/>
        </w:rPr>
      </w:pPr>
    </w:p>
    <w:p w14:paraId="4C041ED3" w14:textId="77777777" w:rsidR="000D0087" w:rsidRPr="00CC34F5" w:rsidRDefault="000D0087" w:rsidP="000D0087">
      <w:pPr>
        <w:jc w:val="center"/>
        <w:rPr>
          <w:rFonts w:asciiTheme="minorHAnsi" w:hAnsiTheme="minorHAnsi" w:cstheme="minorHAnsi"/>
          <w:sz w:val="24"/>
          <w:szCs w:val="24"/>
        </w:rPr>
      </w:pPr>
    </w:p>
    <w:p w14:paraId="551F6349" w14:textId="77777777" w:rsidR="000D0087" w:rsidRPr="00CC34F5" w:rsidRDefault="000D0087" w:rsidP="000D0087">
      <w:pPr>
        <w:jc w:val="center"/>
        <w:rPr>
          <w:rFonts w:asciiTheme="minorHAnsi" w:hAnsiTheme="minorHAnsi" w:cstheme="minorHAnsi"/>
          <w:sz w:val="24"/>
          <w:szCs w:val="24"/>
        </w:rPr>
      </w:pPr>
    </w:p>
    <w:p w14:paraId="3030D12B" w14:textId="77777777" w:rsidR="000D0087" w:rsidRPr="00CC34F5" w:rsidRDefault="000D0087" w:rsidP="000D0087">
      <w:pPr>
        <w:jc w:val="center"/>
        <w:rPr>
          <w:rFonts w:asciiTheme="minorHAnsi" w:hAnsiTheme="minorHAnsi" w:cstheme="minorHAnsi"/>
          <w:sz w:val="24"/>
          <w:szCs w:val="24"/>
        </w:rPr>
      </w:pPr>
    </w:p>
    <w:p w14:paraId="5BD53CCE" w14:textId="77777777" w:rsidR="000D0087" w:rsidRPr="00CC34F5" w:rsidRDefault="000D0087" w:rsidP="000D0087">
      <w:pPr>
        <w:jc w:val="center"/>
        <w:rPr>
          <w:rFonts w:asciiTheme="minorHAnsi" w:hAnsiTheme="minorHAnsi" w:cstheme="minorHAnsi"/>
          <w:sz w:val="24"/>
          <w:szCs w:val="24"/>
        </w:rPr>
      </w:pPr>
    </w:p>
    <w:p w14:paraId="1E8A910A"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Assinatura do representante legal </w:t>
      </w:r>
    </w:p>
    <w:p w14:paraId="44EAFD2E"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Nome legível do representante legal </w:t>
      </w:r>
    </w:p>
    <w:p w14:paraId="05FFB1AB"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Cargo do representante legal </w:t>
      </w:r>
    </w:p>
    <w:p w14:paraId="3D4FAC70" w14:textId="77777777" w:rsidR="000D0087" w:rsidRPr="00CC34F5" w:rsidRDefault="000D0087" w:rsidP="000D0087">
      <w:pPr>
        <w:pStyle w:val="Recuodecorpodetexto3"/>
        <w:ind w:left="2127" w:right="-198" w:hanging="2269"/>
        <w:rPr>
          <w:rFonts w:asciiTheme="minorHAnsi" w:hAnsiTheme="minorHAnsi" w:cstheme="minorHAnsi"/>
          <w:sz w:val="24"/>
          <w:szCs w:val="24"/>
        </w:rPr>
      </w:pPr>
    </w:p>
    <w:p w14:paraId="34970AD2" w14:textId="77777777" w:rsidR="000D0087" w:rsidRPr="00CC34F5" w:rsidRDefault="000D0087" w:rsidP="00244A00">
      <w:pPr>
        <w:pStyle w:val="Recuodecorpodetexto3"/>
        <w:ind w:left="2127" w:right="-198" w:hanging="2269"/>
        <w:rPr>
          <w:rFonts w:asciiTheme="minorHAnsi" w:hAnsiTheme="minorHAnsi" w:cstheme="minorHAnsi"/>
          <w:sz w:val="24"/>
          <w:szCs w:val="24"/>
        </w:rPr>
      </w:pPr>
    </w:p>
    <w:sectPr w:rsidR="000D0087" w:rsidRPr="00CC34F5" w:rsidSect="00C844AC">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9C3C" w14:textId="77777777" w:rsidR="00C844AC" w:rsidRDefault="00C844AC">
      <w:r>
        <w:separator/>
      </w:r>
    </w:p>
  </w:endnote>
  <w:endnote w:type="continuationSeparator" w:id="0">
    <w:p w14:paraId="754AF318" w14:textId="77777777" w:rsidR="00C844AC" w:rsidRDefault="00C84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484CD5F7" w:rsidR="00E55969" w:rsidRDefault="00E55969" w:rsidP="00941B7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39373" w14:textId="77777777" w:rsidR="00C844AC" w:rsidRDefault="00C844AC">
      <w:r>
        <w:separator/>
      </w:r>
    </w:p>
  </w:footnote>
  <w:footnote w:type="continuationSeparator" w:id="0">
    <w:p w14:paraId="192032E8" w14:textId="77777777" w:rsidR="00C844AC" w:rsidRDefault="00C844AC">
      <w:r>
        <w:continuationSeparator/>
      </w:r>
    </w:p>
  </w:footnote>
  <w:footnote w:id="1">
    <w:p w14:paraId="17AD13CD"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97948962">
    <w:abstractNumId w:val="39"/>
  </w:num>
  <w:num w:numId="2" w16cid:durableId="1346782958">
    <w:abstractNumId w:val="17"/>
  </w:num>
  <w:num w:numId="3" w16cid:durableId="624390715">
    <w:abstractNumId w:val="15"/>
  </w:num>
  <w:num w:numId="4" w16cid:durableId="121660207">
    <w:abstractNumId w:val="27"/>
  </w:num>
  <w:num w:numId="5" w16cid:durableId="1168441835">
    <w:abstractNumId w:val="1"/>
  </w:num>
  <w:num w:numId="6" w16cid:durableId="423379060">
    <w:abstractNumId w:val="16"/>
  </w:num>
  <w:num w:numId="7" w16cid:durableId="618755631">
    <w:abstractNumId w:val="31"/>
  </w:num>
  <w:num w:numId="8" w16cid:durableId="59714525">
    <w:abstractNumId w:val="26"/>
  </w:num>
  <w:num w:numId="9" w16cid:durableId="1029143311">
    <w:abstractNumId w:val="10"/>
  </w:num>
  <w:num w:numId="10" w16cid:durableId="1278172838">
    <w:abstractNumId w:val="40"/>
  </w:num>
  <w:num w:numId="11" w16cid:durableId="921909912">
    <w:abstractNumId w:val="2"/>
  </w:num>
  <w:num w:numId="12" w16cid:durableId="1011368942">
    <w:abstractNumId w:val="18"/>
  </w:num>
  <w:num w:numId="13" w16cid:durableId="578059888">
    <w:abstractNumId w:val="21"/>
  </w:num>
  <w:num w:numId="14" w16cid:durableId="1808011478">
    <w:abstractNumId w:val="19"/>
  </w:num>
  <w:num w:numId="15" w16cid:durableId="710496838">
    <w:abstractNumId w:val="29"/>
  </w:num>
  <w:num w:numId="16" w16cid:durableId="1935941621">
    <w:abstractNumId w:val="14"/>
  </w:num>
  <w:num w:numId="17" w16cid:durableId="1424375709">
    <w:abstractNumId w:val="32"/>
  </w:num>
  <w:num w:numId="18" w16cid:durableId="856625006">
    <w:abstractNumId w:val="38"/>
  </w:num>
  <w:num w:numId="19" w16cid:durableId="1948270552">
    <w:abstractNumId w:val="35"/>
  </w:num>
  <w:num w:numId="20" w16cid:durableId="1605504221">
    <w:abstractNumId w:val="36"/>
  </w:num>
  <w:num w:numId="21" w16cid:durableId="1031804108">
    <w:abstractNumId w:val="28"/>
  </w:num>
  <w:num w:numId="22" w16cid:durableId="1493983311">
    <w:abstractNumId w:val="33"/>
  </w:num>
  <w:num w:numId="23" w16cid:durableId="945313596">
    <w:abstractNumId w:val="22"/>
  </w:num>
  <w:num w:numId="24" w16cid:durableId="1785341071">
    <w:abstractNumId w:val="23"/>
  </w:num>
  <w:num w:numId="25" w16cid:durableId="1606496728">
    <w:abstractNumId w:val="3"/>
  </w:num>
  <w:num w:numId="26" w16cid:durableId="643005182">
    <w:abstractNumId w:val="4"/>
  </w:num>
  <w:num w:numId="27" w16cid:durableId="813067206">
    <w:abstractNumId w:val="12"/>
  </w:num>
  <w:num w:numId="28" w16cid:durableId="11005408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8884347">
    <w:abstractNumId w:val="24"/>
  </w:num>
  <w:num w:numId="30" w16cid:durableId="1990206387">
    <w:abstractNumId w:val="20"/>
  </w:num>
  <w:num w:numId="31" w16cid:durableId="1659919904">
    <w:abstractNumId w:val="8"/>
  </w:num>
  <w:num w:numId="32" w16cid:durableId="2031102838">
    <w:abstractNumId w:val="6"/>
  </w:num>
  <w:num w:numId="33" w16cid:durableId="1197082255">
    <w:abstractNumId w:val="34"/>
  </w:num>
  <w:num w:numId="34" w16cid:durableId="208495075">
    <w:abstractNumId w:val="7"/>
  </w:num>
  <w:num w:numId="35" w16cid:durableId="11397624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5866940">
    <w:abstractNumId w:val="13"/>
  </w:num>
  <w:num w:numId="37" w16cid:durableId="1800144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387611">
    <w:abstractNumId w:val="9"/>
  </w:num>
  <w:num w:numId="39" w16cid:durableId="535580556">
    <w:abstractNumId w:val="30"/>
  </w:num>
  <w:num w:numId="40" w16cid:durableId="1337997076">
    <w:abstractNumId w:val="37"/>
  </w:num>
  <w:num w:numId="41" w16cid:durableId="866597865">
    <w:abstractNumId w:val="5"/>
  </w:num>
  <w:num w:numId="42" w16cid:durableId="474181763">
    <w:abstractNumId w:val="11"/>
  </w:num>
  <w:num w:numId="43" w16cid:durableId="449781012">
    <w:abstractNumId w:val="0"/>
    <w:lvlOverride w:ilvl="0"/>
    <w:lvlOverride w:ilvl="1">
      <w:startOverride w:val="1"/>
    </w:lvlOverride>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arle Vieira Calvão">
    <w15:presenceInfo w15:providerId="AD" w15:userId="S::hearle.calvao@mdic.gov.br::232693c6-0190-46b9-bc6b-089f335cfc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85A2F"/>
    <w:rsid w:val="00193AF1"/>
    <w:rsid w:val="001948C2"/>
    <w:rsid w:val="00195B93"/>
    <w:rsid w:val="00195F56"/>
    <w:rsid w:val="001A0ED6"/>
    <w:rsid w:val="001A29C3"/>
    <w:rsid w:val="001A3BC3"/>
    <w:rsid w:val="001A3D11"/>
    <w:rsid w:val="001A72FA"/>
    <w:rsid w:val="001A7A64"/>
    <w:rsid w:val="001B082B"/>
    <w:rsid w:val="001B4355"/>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57697"/>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7DB"/>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0CDA"/>
    <w:rsid w:val="003E214C"/>
    <w:rsid w:val="003E2972"/>
    <w:rsid w:val="003E34C6"/>
    <w:rsid w:val="003E3D4E"/>
    <w:rsid w:val="003E5054"/>
    <w:rsid w:val="003E5278"/>
    <w:rsid w:val="003E63D9"/>
    <w:rsid w:val="003E7814"/>
    <w:rsid w:val="003E7A00"/>
    <w:rsid w:val="003F0B46"/>
    <w:rsid w:val="003F0E3A"/>
    <w:rsid w:val="003F5246"/>
    <w:rsid w:val="003F56E3"/>
    <w:rsid w:val="003F6FDD"/>
    <w:rsid w:val="00402017"/>
    <w:rsid w:val="00406636"/>
    <w:rsid w:val="00412924"/>
    <w:rsid w:val="0041403E"/>
    <w:rsid w:val="00415D5C"/>
    <w:rsid w:val="0041649A"/>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4F34"/>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4A80"/>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1736"/>
    <w:rsid w:val="005A5600"/>
    <w:rsid w:val="005A6DBA"/>
    <w:rsid w:val="005A71BE"/>
    <w:rsid w:val="005A730E"/>
    <w:rsid w:val="005A77DA"/>
    <w:rsid w:val="005B2407"/>
    <w:rsid w:val="005C40CC"/>
    <w:rsid w:val="005C4ADB"/>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67D39"/>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0701"/>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CC"/>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17599"/>
    <w:rsid w:val="00920BDD"/>
    <w:rsid w:val="00925B00"/>
    <w:rsid w:val="00926787"/>
    <w:rsid w:val="00927796"/>
    <w:rsid w:val="00930561"/>
    <w:rsid w:val="00932CEB"/>
    <w:rsid w:val="00935AC9"/>
    <w:rsid w:val="00936A85"/>
    <w:rsid w:val="00940A76"/>
    <w:rsid w:val="0094188A"/>
    <w:rsid w:val="00941B74"/>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54A"/>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770D7"/>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34B"/>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286F"/>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177F5"/>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4AC"/>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34F5"/>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link w:val="Ttulo1Char"/>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link w:val="Ttulo8Char"/>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link w:val="PargrafodaListaChar"/>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customStyle="1" w:styleId="Ttulo1Char">
    <w:name w:val="Título 1 Char"/>
    <w:basedOn w:val="Fontepargpadro"/>
    <w:link w:val="Ttulo1"/>
    <w:rsid w:val="00941B74"/>
    <w:rPr>
      <w:rFonts w:ascii="Arial" w:hAnsi="Arial"/>
      <w:b/>
      <w:snapToGrid w:val="0"/>
      <w:sz w:val="24"/>
    </w:rPr>
  </w:style>
  <w:style w:type="character" w:customStyle="1" w:styleId="PargrafodaListaChar">
    <w:name w:val="Parágrafo da Lista Char"/>
    <w:basedOn w:val="Fontepargpadro"/>
    <w:link w:val="PargrafodaLista"/>
    <w:rsid w:val="00941B74"/>
    <w:rPr>
      <w:snapToGrid w:val="0"/>
    </w:rPr>
  </w:style>
  <w:style w:type="character" w:customStyle="1" w:styleId="Ttulo8Char">
    <w:name w:val="Título 8 Char"/>
    <w:basedOn w:val="Fontepargpadro"/>
    <w:link w:val="Ttulo8"/>
    <w:rsid w:val="00941B74"/>
    <w:rPr>
      <w:b/>
      <w:bCs/>
      <w:snapToGrid w:val="0"/>
      <w:sz w:val="24"/>
    </w:rPr>
  </w:style>
  <w:style w:type="paragraph" w:styleId="Reviso">
    <w:name w:val="Revision"/>
    <w:hidden/>
    <w:uiPriority w:val="99"/>
    <w:semiHidden/>
    <w:rsid w:val="00917599"/>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8398</Words>
  <Characters>45355</Characters>
  <Application>Microsoft Office Word</Application>
  <DocSecurity>2</DocSecurity>
  <Lines>377</Lines>
  <Paragraphs>107</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53646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Hearle Vieira Calvão</cp:lastModifiedBy>
  <cp:revision>2</cp:revision>
  <cp:lastPrinted>2015-06-23T13:05:00Z</cp:lastPrinted>
  <dcterms:created xsi:type="dcterms:W3CDTF">2024-03-15T16:34:00Z</dcterms:created>
  <dcterms:modified xsi:type="dcterms:W3CDTF">2024-03-15T16:34:00Z</dcterms:modified>
</cp:coreProperties>
</file>